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A5E38" w14:textId="77777777" w:rsidR="002E29FE" w:rsidRPr="002E29FE" w:rsidRDefault="002E29FE" w:rsidP="00830805">
      <w:pPr>
        <w:spacing w:line="360" w:lineRule="auto"/>
        <w:jc w:val="center"/>
        <w:rPr>
          <w:rFonts w:ascii="Helvetica Neue" w:hAnsi="Helvetica Neue" w:cs="Arial"/>
          <w:sz w:val="18"/>
          <w:szCs w:val="18"/>
        </w:rPr>
      </w:pPr>
    </w:p>
    <w:p w14:paraId="0C4D5BDF" w14:textId="607EC428" w:rsidR="002E29FE" w:rsidRPr="00974A10" w:rsidRDefault="002E29FE" w:rsidP="00CE6E9B">
      <w:pPr>
        <w:jc w:val="center"/>
        <w:rPr>
          <w:rFonts w:ascii="Helvetica Neue" w:hAnsi="Helvetica Neue" w:cs="Arial"/>
          <w:b/>
          <w:sz w:val="24"/>
          <w:szCs w:val="24"/>
        </w:rPr>
      </w:pPr>
      <w:r w:rsidRPr="00974A10">
        <w:rPr>
          <w:rFonts w:ascii="Helvetica Neue" w:hAnsi="Helvetica Neue" w:cs="Arial"/>
          <w:b/>
          <w:sz w:val="24"/>
          <w:szCs w:val="24"/>
        </w:rPr>
        <w:t>ANTEPROYECTO DE REGLAMENTO</w:t>
      </w:r>
      <w:ins w:id="0" w:author=". ." w:date="2021-09-01T12:10:00Z">
        <w:r w:rsidR="007B5203">
          <w:rPr>
            <w:rFonts w:ascii="Helvetica Neue" w:hAnsi="Helvetica Neue" w:cs="Arial"/>
            <w:b/>
            <w:sz w:val="24"/>
            <w:szCs w:val="24"/>
          </w:rPr>
          <w:t xml:space="preserve"> INTERNO</w:t>
        </w:r>
      </w:ins>
      <w:r w:rsidRPr="00974A10">
        <w:rPr>
          <w:rFonts w:ascii="Helvetica Neue" w:hAnsi="Helvetica Neue" w:cs="Arial"/>
          <w:b/>
          <w:sz w:val="24"/>
          <w:szCs w:val="24"/>
        </w:rPr>
        <w:t xml:space="preserve"> DE SESIONES DEL CONSEJO DIRECTIVO </w:t>
      </w:r>
      <w:commentRangeStart w:id="1"/>
      <w:r w:rsidRPr="00974A10">
        <w:rPr>
          <w:rFonts w:ascii="Helvetica Neue" w:hAnsi="Helvetica Neue" w:cs="Arial"/>
          <w:b/>
          <w:sz w:val="24"/>
          <w:szCs w:val="24"/>
        </w:rPr>
        <w:t xml:space="preserve">DEL </w:t>
      </w:r>
      <w:commentRangeEnd w:id="1"/>
      <w:r w:rsidR="00754E30">
        <w:rPr>
          <w:rStyle w:val="CommentReference"/>
        </w:rPr>
        <w:commentReference w:id="1"/>
      </w:r>
      <w:r w:rsidRPr="00974A10">
        <w:rPr>
          <w:rFonts w:ascii="Helvetica Neue" w:hAnsi="Helvetica Neue" w:cs="Arial"/>
          <w:b/>
          <w:sz w:val="24"/>
          <w:szCs w:val="24"/>
        </w:rPr>
        <w:t>INSTITUTO DE PENSIONES DEL ESTADO DE JALISCO</w:t>
      </w:r>
    </w:p>
    <w:p w14:paraId="0ECA1F1B" w14:textId="77777777" w:rsidR="002E29FE" w:rsidRDefault="002E29FE" w:rsidP="002E29FE">
      <w:pPr>
        <w:spacing w:line="360" w:lineRule="auto"/>
        <w:jc w:val="both"/>
        <w:rPr>
          <w:rFonts w:ascii="Helvetica Neue" w:hAnsi="Helvetica Neue" w:cs="Arial"/>
          <w:b/>
          <w:sz w:val="18"/>
          <w:szCs w:val="18"/>
        </w:rPr>
      </w:pPr>
    </w:p>
    <w:p w14:paraId="2AFB1DD9" w14:textId="77777777" w:rsidR="00974A10" w:rsidRDefault="00974A10" w:rsidP="002E29FE">
      <w:pPr>
        <w:spacing w:line="360" w:lineRule="auto"/>
        <w:jc w:val="both"/>
        <w:rPr>
          <w:rFonts w:ascii="Helvetica Neue" w:hAnsi="Helvetica Neue" w:cs="Arial"/>
          <w:b/>
          <w:sz w:val="18"/>
          <w:szCs w:val="18"/>
        </w:rPr>
      </w:pPr>
    </w:p>
    <w:p w14:paraId="78ECD3E9" w14:textId="22426019" w:rsidR="00974A10" w:rsidRPr="00974A10" w:rsidRDefault="00974A10" w:rsidP="002E29FE">
      <w:pPr>
        <w:spacing w:line="360" w:lineRule="auto"/>
        <w:jc w:val="both"/>
        <w:rPr>
          <w:rFonts w:ascii="Helvetica Neue" w:hAnsi="Helvetica Neue" w:cs="Arial"/>
          <w:sz w:val="18"/>
          <w:szCs w:val="18"/>
        </w:rPr>
      </w:pPr>
      <w:r w:rsidRPr="00974A10">
        <w:rPr>
          <w:rFonts w:ascii="Helvetica Neue" w:hAnsi="Helvetica Neue" w:cs="Arial"/>
          <w:sz w:val="18"/>
          <w:szCs w:val="18"/>
        </w:rPr>
        <w:t>C</w:t>
      </w:r>
      <w:r>
        <w:rPr>
          <w:rFonts w:ascii="Helvetica Neue" w:hAnsi="Helvetica Neue" w:cs="Arial"/>
          <w:sz w:val="18"/>
          <w:szCs w:val="18"/>
        </w:rPr>
        <w:t xml:space="preserve">on fundamento en los artículos </w:t>
      </w:r>
      <w:commentRangeStart w:id="2"/>
      <w:r>
        <w:rPr>
          <w:rFonts w:ascii="Helvetica Neue" w:hAnsi="Helvetica Neue" w:cs="Arial"/>
          <w:sz w:val="18"/>
          <w:szCs w:val="18"/>
        </w:rPr>
        <w:t xml:space="preserve">3 fracción XIII, </w:t>
      </w:r>
      <w:commentRangeEnd w:id="2"/>
      <w:r w:rsidR="008F7722">
        <w:rPr>
          <w:rStyle w:val="CommentReference"/>
        </w:rPr>
        <w:commentReference w:id="2"/>
      </w:r>
      <w:r>
        <w:rPr>
          <w:rFonts w:ascii="Helvetica Neue" w:hAnsi="Helvetica Neue" w:cs="Arial"/>
          <w:sz w:val="18"/>
          <w:szCs w:val="18"/>
        </w:rPr>
        <w:t>148, 149 fracción</w:t>
      </w:r>
      <w:commentRangeStart w:id="3"/>
      <w:r>
        <w:rPr>
          <w:rFonts w:ascii="Helvetica Neue" w:hAnsi="Helvetica Neue" w:cs="Arial"/>
          <w:sz w:val="18"/>
          <w:szCs w:val="18"/>
        </w:rPr>
        <w:t xml:space="preserve"> XIII </w:t>
      </w:r>
      <w:commentRangeEnd w:id="3"/>
      <w:r w:rsidR="00E720B5">
        <w:rPr>
          <w:rStyle w:val="CommentReference"/>
        </w:rPr>
        <w:commentReference w:id="3"/>
      </w:r>
      <w:r>
        <w:rPr>
          <w:rFonts w:ascii="Helvetica Neue" w:hAnsi="Helvetica Neue" w:cs="Arial"/>
          <w:sz w:val="18"/>
          <w:szCs w:val="18"/>
        </w:rPr>
        <w:t xml:space="preserve">y 153 </w:t>
      </w:r>
      <w:commentRangeStart w:id="4"/>
      <w:r>
        <w:rPr>
          <w:rFonts w:ascii="Helvetica Neue" w:hAnsi="Helvetica Neue" w:cs="Arial"/>
          <w:sz w:val="18"/>
          <w:szCs w:val="18"/>
        </w:rPr>
        <w:t xml:space="preserve">fracción II </w:t>
      </w:r>
      <w:commentRangeEnd w:id="4"/>
      <w:r w:rsidR="00D74A50">
        <w:rPr>
          <w:rStyle w:val="CommentReference"/>
        </w:rPr>
        <w:commentReference w:id="4"/>
      </w:r>
      <w:r>
        <w:rPr>
          <w:rFonts w:ascii="Helvetica Neue" w:hAnsi="Helvetica Neue" w:cs="Arial"/>
          <w:sz w:val="18"/>
          <w:szCs w:val="18"/>
        </w:rPr>
        <w:t>de la Ley del Instituto de Pensiones del Estado de Jalisco, el Consejo Directivo ha tenido a bien expedir el Reglamento de Sesiones</w:t>
      </w:r>
      <w:r w:rsidR="00790DE1">
        <w:rPr>
          <w:rFonts w:ascii="Helvetica Neue" w:hAnsi="Helvetica Neue" w:cs="Arial"/>
          <w:sz w:val="18"/>
          <w:szCs w:val="18"/>
        </w:rPr>
        <w:t xml:space="preserve"> del Consejo Directivo del Instituto de Pensiones del Estado de Jalisco, con base en los siguientes:</w:t>
      </w:r>
    </w:p>
    <w:p w14:paraId="6ED56528" w14:textId="77777777" w:rsidR="00974A10" w:rsidRDefault="00974A10" w:rsidP="002E29FE">
      <w:pPr>
        <w:spacing w:line="360" w:lineRule="auto"/>
        <w:jc w:val="both"/>
        <w:rPr>
          <w:rFonts w:ascii="Helvetica Neue" w:hAnsi="Helvetica Neue" w:cs="Arial"/>
          <w:b/>
          <w:sz w:val="18"/>
          <w:szCs w:val="18"/>
        </w:rPr>
      </w:pPr>
    </w:p>
    <w:p w14:paraId="3CB8F6EB" w14:textId="77777777" w:rsidR="00790DE1" w:rsidRDefault="00790DE1" w:rsidP="00790DE1">
      <w:pPr>
        <w:spacing w:line="360" w:lineRule="auto"/>
        <w:jc w:val="center"/>
        <w:rPr>
          <w:rFonts w:ascii="Helvetica Neue" w:hAnsi="Helvetica Neue" w:cs="Arial"/>
          <w:b/>
          <w:sz w:val="18"/>
          <w:szCs w:val="18"/>
        </w:rPr>
      </w:pPr>
      <w:r>
        <w:rPr>
          <w:rFonts w:ascii="Helvetica Neue" w:hAnsi="Helvetica Neue" w:cs="Arial"/>
          <w:b/>
          <w:sz w:val="18"/>
          <w:szCs w:val="18"/>
        </w:rPr>
        <w:t>CONSIDERANDOS</w:t>
      </w:r>
    </w:p>
    <w:p w14:paraId="15DF908C" w14:textId="6230ECAC" w:rsidR="00790DE1" w:rsidRPr="00790DE1" w:rsidRDefault="00790DE1" w:rsidP="00790DE1">
      <w:pPr>
        <w:pStyle w:val="ListParagraph"/>
        <w:numPr>
          <w:ilvl w:val="0"/>
          <w:numId w:val="55"/>
        </w:numPr>
        <w:spacing w:line="360" w:lineRule="auto"/>
        <w:rPr>
          <w:rFonts w:ascii="Helvetica Neue" w:hAnsi="Helvetica Neue" w:cs="Arial"/>
          <w:sz w:val="18"/>
          <w:szCs w:val="18"/>
        </w:rPr>
      </w:pPr>
      <w:r w:rsidRPr="00790DE1">
        <w:rPr>
          <w:rFonts w:ascii="Helvetica Neue" w:hAnsi="Helvetica Neue" w:cs="Arial"/>
          <w:sz w:val="18"/>
          <w:szCs w:val="18"/>
        </w:rPr>
        <w:t>Que la Ley del Instituto de Pensiones del Estado de Jalisco, es de aplicación general y obligatoria en el Estado de Jalisco, en la forma y términos que la misma establece, sus disposiciones son de orden público y de interés social;</w:t>
      </w:r>
    </w:p>
    <w:p w14:paraId="7D14C159" w14:textId="72EF38C5" w:rsidR="00790DE1" w:rsidRDefault="00790DE1" w:rsidP="00790DE1">
      <w:pPr>
        <w:pStyle w:val="ListParagraph"/>
        <w:numPr>
          <w:ilvl w:val="0"/>
          <w:numId w:val="55"/>
        </w:numPr>
        <w:spacing w:line="360" w:lineRule="auto"/>
        <w:rPr>
          <w:rFonts w:ascii="Helvetica Neue" w:hAnsi="Helvetica Neue" w:cs="Arial"/>
          <w:sz w:val="18"/>
          <w:szCs w:val="18"/>
        </w:rPr>
      </w:pPr>
      <w:r>
        <w:rPr>
          <w:rFonts w:ascii="Helvetica Neue" w:hAnsi="Helvetica Neue" w:cs="Arial"/>
          <w:sz w:val="18"/>
          <w:szCs w:val="18"/>
        </w:rPr>
        <w:t>Que el Instituto de Pensiones del Estado de Jalisco es un Organismo Público Descentralizado del Poder Ejecutivo del Estado, con autonomía técnica y operativa, personalidad jurídica y patrimonio propio, con las atribuciones de servicio y autoridad que la Ley del Instituto le concede para el cumplimiento de los fines de la seguridad social que le son confiados, conforme lo determina el artículo 148 de la propia Ley del Instituto de Pensiones del Estado de Jalisco.</w:t>
      </w:r>
    </w:p>
    <w:p w14:paraId="33B9221D" w14:textId="77777777" w:rsidR="00BF3FE9" w:rsidRDefault="00060859" w:rsidP="00BF3FE9">
      <w:pPr>
        <w:pStyle w:val="ListParagraph"/>
        <w:numPr>
          <w:ilvl w:val="0"/>
          <w:numId w:val="55"/>
        </w:numPr>
        <w:spacing w:line="360" w:lineRule="auto"/>
        <w:rPr>
          <w:rFonts w:ascii="Helvetica Neue" w:hAnsi="Helvetica Neue" w:cs="Arial"/>
          <w:sz w:val="18"/>
          <w:szCs w:val="18"/>
        </w:rPr>
      </w:pPr>
      <w:r>
        <w:rPr>
          <w:rFonts w:ascii="Helvetica Neue" w:hAnsi="Helvetica Neue" w:cs="Arial"/>
          <w:sz w:val="18"/>
          <w:szCs w:val="18"/>
        </w:rPr>
        <w:t>Que el instituto de Pensiones del Estado de Jalisco, por conducto de su Consejo Directivo, está facultado para establecer y organizar la estructura administrativa necesaria para su funcionamiento, conforme lo establece el artículo 149 en su fracción</w:t>
      </w:r>
      <w:commentRangeStart w:id="5"/>
      <w:r>
        <w:rPr>
          <w:rFonts w:ascii="Helvetica Neue" w:hAnsi="Helvetica Neue" w:cs="Arial"/>
          <w:sz w:val="18"/>
          <w:szCs w:val="18"/>
        </w:rPr>
        <w:t xml:space="preserve"> XIII</w:t>
      </w:r>
      <w:commentRangeEnd w:id="5"/>
      <w:r w:rsidR="00397E58">
        <w:rPr>
          <w:rStyle w:val="CommentReference"/>
        </w:rPr>
        <w:commentReference w:id="5"/>
      </w:r>
      <w:r>
        <w:rPr>
          <w:rFonts w:ascii="Helvetica Neue" w:hAnsi="Helvetica Neue" w:cs="Arial"/>
          <w:sz w:val="18"/>
          <w:szCs w:val="18"/>
        </w:rPr>
        <w:t xml:space="preserve"> de la misma Ley;</w:t>
      </w:r>
    </w:p>
    <w:p w14:paraId="0B9695BD" w14:textId="605E8268" w:rsidR="00974A10" w:rsidRPr="00BF3FE9" w:rsidRDefault="00BF3FE9" w:rsidP="00BF3FE9">
      <w:pPr>
        <w:pStyle w:val="ListParagraph"/>
        <w:numPr>
          <w:ilvl w:val="0"/>
          <w:numId w:val="55"/>
        </w:numPr>
        <w:spacing w:line="360" w:lineRule="auto"/>
        <w:rPr>
          <w:rFonts w:ascii="Helvetica Neue" w:hAnsi="Helvetica Neue" w:cs="Arial"/>
          <w:sz w:val="18"/>
          <w:szCs w:val="18"/>
        </w:rPr>
      </w:pPr>
      <w:r w:rsidRPr="00BF3FE9">
        <w:rPr>
          <w:rFonts w:ascii="Helvetica Neue" w:hAnsi="Helvetica Neue" w:cs="Arial"/>
          <w:sz w:val="18"/>
          <w:szCs w:val="18"/>
          <w:lang w:val="es-ES_tradnl"/>
        </w:rPr>
        <w:t xml:space="preserve">Que el artículo </w:t>
      </w:r>
      <w:commentRangeStart w:id="6"/>
      <w:r w:rsidRPr="00BF3FE9">
        <w:rPr>
          <w:rFonts w:ascii="Helvetica Neue" w:hAnsi="Helvetica Neue" w:cs="Arial"/>
          <w:sz w:val="18"/>
          <w:szCs w:val="18"/>
          <w:lang w:val="es-ES_tradnl"/>
        </w:rPr>
        <w:t>153, fracción XVI</w:t>
      </w:r>
      <w:r w:rsidR="00060859" w:rsidRPr="00BF3FE9">
        <w:rPr>
          <w:rFonts w:ascii="Helvetica Neue" w:hAnsi="Helvetica Neue" w:cs="Arial"/>
          <w:sz w:val="18"/>
          <w:szCs w:val="18"/>
          <w:lang w:val="es-ES_tradnl"/>
        </w:rPr>
        <w:t xml:space="preserve">, </w:t>
      </w:r>
      <w:commentRangeEnd w:id="6"/>
      <w:r w:rsidR="00397E58">
        <w:rPr>
          <w:rStyle w:val="CommentReference"/>
        </w:rPr>
        <w:commentReference w:id="6"/>
      </w:r>
      <w:r w:rsidR="00060859" w:rsidRPr="00BF3FE9">
        <w:rPr>
          <w:rFonts w:ascii="Helvetica Neue" w:hAnsi="Helvetica Neue" w:cs="Arial"/>
          <w:sz w:val="18"/>
          <w:szCs w:val="18"/>
          <w:lang w:val="es-ES_tradnl"/>
        </w:rPr>
        <w:t xml:space="preserve">de la Ley del Instituto de Pensiones del Estado de Jalisco, define como atribución de este Consejo Directivo, </w:t>
      </w:r>
      <w:r w:rsidRPr="00BF3FE9">
        <w:rPr>
          <w:rFonts w:ascii="Helvetica Neue" w:eastAsiaTheme="minorEastAsia" w:hAnsi="Helvetica Neue" w:cs="Arial"/>
          <w:color w:val="000000"/>
          <w:sz w:val="18"/>
          <w:szCs w:val="18"/>
          <w:lang w:val="es-ES_tradnl"/>
        </w:rPr>
        <w:t xml:space="preserve">Proponer al Titular del Poder Ejecutivo del Estado los proyectos de iniciativa de reformas a la presente Ley y de los Reglamentos de ésta que hayan sido o </w:t>
      </w:r>
      <w:r w:rsidRPr="00397E58">
        <w:rPr>
          <w:rFonts w:ascii="Helvetica Neue" w:eastAsiaTheme="minorEastAsia" w:hAnsi="Helvetica Neue" w:cs="Arial"/>
          <w:color w:val="000000"/>
          <w:sz w:val="18"/>
          <w:szCs w:val="18"/>
          <w:highlight w:val="yellow"/>
          <w:lang w:val="es-ES_tradnl"/>
          <w:rPrChange w:id="7" w:author="Usuario" w:date="2021-08-10T09:53:00Z">
            <w:rPr>
              <w:rFonts w:ascii="Helvetica Neue" w:eastAsiaTheme="minorEastAsia" w:hAnsi="Helvetica Neue" w:cs="Arial"/>
              <w:color w:val="000000"/>
              <w:sz w:val="18"/>
              <w:szCs w:val="18"/>
              <w:lang w:val="es-ES_tradnl"/>
            </w:rPr>
          </w:rPrChange>
        </w:rPr>
        <w:t>deban ser expedidos por aquél</w:t>
      </w:r>
      <w:r w:rsidRPr="00BF3FE9">
        <w:rPr>
          <w:rFonts w:ascii="Helvetica Neue" w:eastAsiaTheme="minorEastAsia" w:hAnsi="Helvetica Neue" w:cs="Arial"/>
          <w:color w:val="000000"/>
          <w:sz w:val="18"/>
          <w:szCs w:val="18"/>
          <w:lang w:val="es-ES_tradnl"/>
        </w:rPr>
        <w:t xml:space="preserve">; </w:t>
      </w:r>
    </w:p>
    <w:p w14:paraId="312D8051" w14:textId="16C4CAEE" w:rsidR="00F67E01" w:rsidRPr="00F67E01" w:rsidRDefault="00BF3FE9" w:rsidP="00BF3FE9">
      <w:pPr>
        <w:pStyle w:val="ListParagraph"/>
        <w:numPr>
          <w:ilvl w:val="0"/>
          <w:numId w:val="55"/>
        </w:numPr>
        <w:spacing w:line="360" w:lineRule="auto"/>
        <w:rPr>
          <w:rFonts w:ascii="Helvetica Neue" w:hAnsi="Helvetica Neue" w:cs="Arial"/>
          <w:sz w:val="18"/>
          <w:szCs w:val="18"/>
        </w:rPr>
      </w:pPr>
      <w:r>
        <w:rPr>
          <w:rFonts w:ascii="Helvetica Neue" w:eastAsiaTheme="minorEastAsia" w:hAnsi="Helvetica Neue" w:cs="Arial"/>
          <w:color w:val="000000"/>
          <w:sz w:val="18"/>
          <w:szCs w:val="18"/>
          <w:lang w:val="es-ES_tradnl"/>
        </w:rPr>
        <w:t>Que el efecto preponderante de la creación del Reglamento de Sesiones del Consejo Directivo</w:t>
      </w:r>
      <w:r w:rsidR="00F67E01">
        <w:rPr>
          <w:rFonts w:ascii="Helvetica Neue" w:eastAsiaTheme="minorEastAsia" w:hAnsi="Helvetica Neue" w:cs="Arial"/>
          <w:color w:val="000000"/>
          <w:sz w:val="18"/>
          <w:szCs w:val="18"/>
          <w:lang w:val="es-ES_tradnl"/>
        </w:rPr>
        <w:t>, es para mejorar el funcionamiento y operatividad de éste Organismo Descentralizado, que permita reforzar y atender con eficiencia los asuntos que se presenten y dar respuesta efectiva a las necesidades de la Administración Pública Estatal.</w:t>
      </w:r>
    </w:p>
    <w:p w14:paraId="22AE7A35" w14:textId="77777777" w:rsidR="00F67E01" w:rsidRDefault="00F67E01" w:rsidP="00830805">
      <w:pPr>
        <w:spacing w:line="360" w:lineRule="auto"/>
        <w:jc w:val="center"/>
        <w:rPr>
          <w:rFonts w:ascii="Helvetica Neue" w:hAnsi="Helvetica Neue" w:cs="Arial"/>
          <w:b/>
          <w:sz w:val="18"/>
          <w:szCs w:val="18"/>
        </w:rPr>
      </w:pPr>
    </w:p>
    <w:p w14:paraId="7B17FEE9"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CAPITULO I</w:t>
      </w:r>
    </w:p>
    <w:p w14:paraId="629B2202"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DISPOSICIONES GENERALES</w:t>
      </w:r>
    </w:p>
    <w:p w14:paraId="7474A02F" w14:textId="77777777" w:rsidR="002E29FE" w:rsidRPr="002E29FE" w:rsidRDefault="002E29FE" w:rsidP="002E29FE">
      <w:pPr>
        <w:spacing w:line="360" w:lineRule="auto"/>
        <w:jc w:val="both"/>
        <w:rPr>
          <w:rFonts w:ascii="Helvetica Neue" w:hAnsi="Helvetica Neue" w:cs="Arial"/>
          <w:sz w:val="18"/>
          <w:szCs w:val="18"/>
        </w:rPr>
      </w:pPr>
    </w:p>
    <w:p w14:paraId="393215C6" w14:textId="77777777" w:rsidR="002E29FE" w:rsidRPr="002E29FE" w:rsidRDefault="002E29FE" w:rsidP="002E29FE">
      <w:pPr>
        <w:spacing w:line="360" w:lineRule="auto"/>
        <w:jc w:val="both"/>
        <w:rPr>
          <w:rFonts w:ascii="Helvetica Neue" w:hAnsi="Helvetica Neue" w:cs="Arial"/>
          <w:sz w:val="18"/>
          <w:szCs w:val="18"/>
        </w:rPr>
      </w:pPr>
    </w:p>
    <w:p w14:paraId="517A1995"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PRIMERO.</w:t>
      </w:r>
    </w:p>
    <w:p w14:paraId="54343C00" w14:textId="77777777" w:rsidR="002E29FE"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Ámbito de aplicación</w:t>
      </w:r>
    </w:p>
    <w:p w14:paraId="72EEA1CA" w14:textId="77777777" w:rsidR="00830805" w:rsidRPr="00830805" w:rsidRDefault="00830805" w:rsidP="002E29FE">
      <w:pPr>
        <w:spacing w:line="360" w:lineRule="auto"/>
        <w:jc w:val="both"/>
        <w:rPr>
          <w:rFonts w:ascii="Helvetica Neue" w:hAnsi="Helvetica Neue" w:cs="Arial"/>
          <w:b/>
          <w:sz w:val="18"/>
          <w:szCs w:val="18"/>
        </w:rPr>
      </w:pPr>
    </w:p>
    <w:p w14:paraId="6F332796" w14:textId="1513ECA4" w:rsidR="00830805" w:rsidRDefault="003920CA" w:rsidP="002E29FE">
      <w:pPr>
        <w:spacing w:line="360" w:lineRule="auto"/>
        <w:jc w:val="both"/>
        <w:rPr>
          <w:rFonts w:ascii="Helvetica Neue" w:hAnsi="Helvetica Neue" w:cs="Arial"/>
          <w:sz w:val="18"/>
          <w:szCs w:val="18"/>
        </w:rPr>
      </w:pPr>
      <w:r w:rsidRPr="003B747E">
        <w:rPr>
          <w:rFonts w:ascii="Helvetica Neue" w:hAnsi="Helvetica Neue" w:cs="Arial"/>
          <w:sz w:val="18"/>
          <w:szCs w:val="18"/>
        </w:rPr>
        <w:t xml:space="preserve">El presente Reglamento es de observancia general y de aplicación obligatoria para miembros del Consejo Directivo, y, tiene por objeto  regular </w:t>
      </w:r>
      <w:r w:rsidR="00D46880" w:rsidRPr="003B747E">
        <w:rPr>
          <w:rFonts w:ascii="Helvetica Neue" w:hAnsi="Helvetica Neue" w:cs="Arial"/>
          <w:sz w:val="18"/>
          <w:szCs w:val="18"/>
        </w:rPr>
        <w:t>el funcionamiento y desarrollo</w:t>
      </w:r>
      <w:r w:rsidRPr="003B747E">
        <w:rPr>
          <w:rFonts w:ascii="Helvetica Neue" w:hAnsi="Helvetica Neue" w:cs="Arial"/>
          <w:sz w:val="18"/>
          <w:szCs w:val="18"/>
        </w:rPr>
        <w:t xml:space="preserve"> </w:t>
      </w:r>
      <w:r w:rsidR="00D46880" w:rsidRPr="003B747E">
        <w:rPr>
          <w:rFonts w:ascii="Helvetica Neue" w:hAnsi="Helvetica Neue" w:cs="Arial"/>
          <w:sz w:val="18"/>
          <w:szCs w:val="18"/>
        </w:rPr>
        <w:t>de las sesiones del mismo.</w:t>
      </w:r>
    </w:p>
    <w:p w14:paraId="09044E84" w14:textId="77777777" w:rsidR="003920CA" w:rsidRDefault="003920CA" w:rsidP="002E29FE">
      <w:pPr>
        <w:spacing w:line="360" w:lineRule="auto"/>
        <w:jc w:val="both"/>
        <w:rPr>
          <w:rFonts w:ascii="Helvetica Neue" w:hAnsi="Helvetica Neue" w:cs="Arial"/>
          <w:b/>
          <w:sz w:val="18"/>
          <w:szCs w:val="18"/>
        </w:rPr>
      </w:pPr>
    </w:p>
    <w:p w14:paraId="188285DA"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SEGUNDO.</w:t>
      </w:r>
    </w:p>
    <w:p w14:paraId="6255C673"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Glosario</w:t>
      </w:r>
    </w:p>
    <w:p w14:paraId="0FAB03D8"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Para efectos del presente Reglamento se </w:t>
      </w:r>
      <w:commentRangeStart w:id="8"/>
      <w:r w:rsidRPr="002E29FE">
        <w:rPr>
          <w:rFonts w:ascii="Helvetica Neue" w:hAnsi="Helvetica Neue" w:cs="Arial"/>
          <w:sz w:val="18"/>
          <w:szCs w:val="18"/>
        </w:rPr>
        <w:t>entenderá por</w:t>
      </w:r>
      <w:commentRangeEnd w:id="8"/>
      <w:r w:rsidR="00AA24F6">
        <w:rPr>
          <w:rStyle w:val="CommentReference"/>
        </w:rPr>
        <w:commentReference w:id="8"/>
      </w:r>
      <w:r w:rsidRPr="002E29FE">
        <w:rPr>
          <w:rFonts w:ascii="Helvetica Neue" w:hAnsi="Helvetica Neue" w:cs="Arial"/>
          <w:sz w:val="18"/>
          <w:szCs w:val="18"/>
        </w:rPr>
        <w:t>:</w:t>
      </w:r>
    </w:p>
    <w:p w14:paraId="2EBF35AF" w14:textId="77777777" w:rsidR="00AB10A3" w:rsidRDefault="00AB10A3" w:rsidP="00AB10A3">
      <w:pPr>
        <w:spacing w:line="360" w:lineRule="auto"/>
        <w:rPr>
          <w:rFonts w:ascii="Helvetica Neue" w:hAnsi="Helvetica Neue" w:cs="Arial"/>
          <w:b/>
          <w:sz w:val="18"/>
          <w:szCs w:val="18"/>
        </w:rPr>
      </w:pPr>
    </w:p>
    <w:p w14:paraId="787B4799"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Ausencia:</w:t>
      </w:r>
      <w:r w:rsidRPr="00AB10A3">
        <w:rPr>
          <w:rFonts w:ascii="Helvetica Neue" w:hAnsi="Helvetica Neue" w:cs="Arial"/>
          <w:sz w:val="18"/>
          <w:szCs w:val="18"/>
        </w:rPr>
        <w:t xml:space="preserve"> Obstáculo o condición que impide a un Consejero conocer, resolver o votar un asunto o un acuerdo, por no estar presente.</w:t>
      </w:r>
    </w:p>
    <w:p w14:paraId="2C76AE4C" w14:textId="23C21A83" w:rsidR="002E29FE" w:rsidRPr="003B747E" w:rsidRDefault="002E29FE" w:rsidP="002C5908">
      <w:pPr>
        <w:pStyle w:val="ListParagraph"/>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Consejeros:</w:t>
      </w:r>
      <w:r w:rsidRPr="003B747E">
        <w:rPr>
          <w:rFonts w:ascii="Helvetica Neue" w:hAnsi="Helvetica Neue" w:cs="Arial"/>
          <w:sz w:val="18"/>
          <w:szCs w:val="18"/>
        </w:rPr>
        <w:t xml:space="preserve"> Los integrantes del Consejo Directivo del Instituto de Pensiones del Estado de Jalisco, al que hace referencia el artículo </w:t>
      </w:r>
      <w:r w:rsidR="003920CA" w:rsidRPr="003B747E">
        <w:rPr>
          <w:rFonts w:ascii="Helvetica Neue" w:hAnsi="Helvetica Neue" w:cs="Arial"/>
          <w:sz w:val="18"/>
          <w:szCs w:val="18"/>
        </w:rPr>
        <w:t>151</w:t>
      </w:r>
      <w:r w:rsidRPr="003B747E">
        <w:rPr>
          <w:rFonts w:ascii="Helvetica Neue" w:hAnsi="Helvetica Neue" w:cs="Arial"/>
          <w:sz w:val="18"/>
          <w:szCs w:val="18"/>
        </w:rPr>
        <w:t xml:space="preserve">, de la Ley del Instituto de Pensiones del Estado de Jalisco. </w:t>
      </w:r>
    </w:p>
    <w:p w14:paraId="60095ADF" w14:textId="789010CA" w:rsidR="002E29FE" w:rsidRPr="003B747E" w:rsidRDefault="002E29FE" w:rsidP="002C5908">
      <w:pPr>
        <w:pStyle w:val="ListParagraph"/>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Presidente del Consejo:</w:t>
      </w:r>
      <w:r w:rsidRPr="003B747E">
        <w:rPr>
          <w:rFonts w:ascii="Helvetica Neue" w:hAnsi="Helvetica Neue" w:cs="Arial"/>
          <w:sz w:val="18"/>
          <w:szCs w:val="18"/>
        </w:rPr>
        <w:t xml:space="preserve"> </w:t>
      </w:r>
      <w:r w:rsidR="003920CA" w:rsidRPr="003B747E">
        <w:rPr>
          <w:rFonts w:ascii="Helvetica Neue" w:hAnsi="Helvetica Neue" w:cs="Arial"/>
          <w:sz w:val="18"/>
          <w:szCs w:val="18"/>
        </w:rPr>
        <w:t xml:space="preserve">Uno de los dos representantes del Gobierno del Estado designados por el Titular del Poder Ejecutivo del Estado de Jalisco de conformidad al artículo 151, fracción I de la Ley del Instituto de Pensiones del Estado de Jalisco.  </w:t>
      </w:r>
    </w:p>
    <w:p w14:paraId="61EFFEDE"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Días hábiles:</w:t>
      </w:r>
      <w:r w:rsidRPr="003B747E">
        <w:rPr>
          <w:rFonts w:ascii="Helvetica Neue" w:hAnsi="Helvetica Neue" w:cs="Arial"/>
          <w:sz w:val="18"/>
          <w:szCs w:val="18"/>
        </w:rPr>
        <w:t xml:space="preserve"> Todos los del año, excepto</w:t>
      </w:r>
      <w:r w:rsidRPr="00AB10A3">
        <w:rPr>
          <w:rFonts w:ascii="Helvetica Neue" w:hAnsi="Helvetica Neue" w:cs="Arial"/>
          <w:sz w:val="18"/>
          <w:szCs w:val="18"/>
        </w:rPr>
        <w:t xml:space="preserve"> sábados, domingos y aquellos señalados en el acuerdo anual correspondiente que emita el Instituto, que será publicado en el Periódico Oficial del Estado de Jalisco;</w:t>
      </w:r>
    </w:p>
    <w:p w14:paraId="4F116D07"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Diferimiento:</w:t>
      </w:r>
      <w:r w:rsidRPr="00AB10A3">
        <w:rPr>
          <w:rFonts w:ascii="Helvetica Neue" w:hAnsi="Helvetica Neue" w:cs="Arial"/>
          <w:sz w:val="18"/>
          <w:szCs w:val="18"/>
        </w:rPr>
        <w:t xml:space="preserve"> Moción de orden consistente en el requerimiento que realice un Consejero después de haberse aprobado el proyecto de orden del día, para que un proyecto de resolución o propuesta de acuerdo, no sea votado en la sesión, cuando se considere que no se cuenta con suficientes elementos para resolver el mismo;</w:t>
      </w:r>
    </w:p>
    <w:p w14:paraId="474AE38E" w14:textId="74F11321" w:rsidR="002E29FE" w:rsidRPr="003B747E" w:rsidRDefault="002E29FE" w:rsidP="003B747E">
      <w:pPr>
        <w:pStyle w:val="ListParagraph"/>
        <w:numPr>
          <w:ilvl w:val="0"/>
          <w:numId w:val="4"/>
        </w:numPr>
        <w:spacing w:line="360" w:lineRule="auto"/>
        <w:rPr>
          <w:rFonts w:ascii="Helvetica Neue" w:hAnsi="Helvetica Neue" w:cs="Arial"/>
          <w:sz w:val="18"/>
          <w:szCs w:val="18"/>
        </w:rPr>
      </w:pPr>
      <w:commentRangeStart w:id="9"/>
      <w:r w:rsidRPr="00AB10A3">
        <w:rPr>
          <w:rFonts w:ascii="Helvetica Neue" w:hAnsi="Helvetica Neue" w:cs="Arial"/>
          <w:b/>
          <w:sz w:val="18"/>
          <w:szCs w:val="18"/>
        </w:rPr>
        <w:t>Engrose:</w:t>
      </w:r>
      <w:r w:rsidRPr="00AB10A3">
        <w:rPr>
          <w:rFonts w:ascii="Helvetica Neue" w:hAnsi="Helvetica Neue" w:cs="Arial"/>
          <w:sz w:val="18"/>
          <w:szCs w:val="18"/>
        </w:rPr>
        <w:t xml:space="preserve"> </w:t>
      </w:r>
      <w:commentRangeEnd w:id="9"/>
      <w:r w:rsidR="00C46658">
        <w:rPr>
          <w:rStyle w:val="CommentReference"/>
        </w:rPr>
        <w:commentReference w:id="9"/>
      </w:r>
      <w:r w:rsidRPr="00AB10A3">
        <w:rPr>
          <w:rFonts w:ascii="Helvetica Neue" w:hAnsi="Helvetica Neue" w:cs="Arial"/>
          <w:sz w:val="18"/>
          <w:szCs w:val="18"/>
        </w:rPr>
        <w:t>Argumentos, consideraciones o razonamientos que modifican el texto de un proyecto de acuerdo, en atención a la deliberación alcanzada por la mayoría de los Consejeros, durante la sesión en que se vota el mismo;</w:t>
      </w:r>
    </w:p>
    <w:p w14:paraId="1F089129"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Excusa:</w:t>
      </w:r>
      <w:r w:rsidRPr="00AB10A3">
        <w:rPr>
          <w:rFonts w:ascii="Helvetica Neue" w:hAnsi="Helvetica Neue" w:cs="Arial"/>
          <w:sz w:val="18"/>
          <w:szCs w:val="18"/>
        </w:rPr>
        <w:t xml:space="preserve"> Razón o causa por la que un Consejero se exime de conocer o resolver y votar un asunto.</w:t>
      </w:r>
    </w:p>
    <w:p w14:paraId="26B58BD1"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Firma Electrónica:</w:t>
      </w:r>
      <w:r w:rsidRPr="00AB10A3">
        <w:rPr>
          <w:rFonts w:ascii="Helvetica Neue" w:hAnsi="Helvetica Neue" w:cs="Arial"/>
          <w:sz w:val="18"/>
          <w:szCs w:val="18"/>
        </w:rPr>
        <w:t xml:space="preserve"> El conjunto de datos y caracteres que permite la identificación del firmante, creada por medios electrónicos bajo su exclusivo control, de manera que está vinculada únicamente al mismo y a los datos a los que se refiere, lo que permite que sea detectable cualquier modificación ulterior de éstos, la cual produce los mismos efectos jurídicos que la firma autógrafa;</w:t>
      </w:r>
    </w:p>
    <w:p w14:paraId="1DC19410"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Impedimento:</w:t>
      </w:r>
      <w:r w:rsidRPr="00AB10A3">
        <w:rPr>
          <w:rFonts w:ascii="Helvetica Neue" w:hAnsi="Helvetica Neue" w:cs="Arial"/>
          <w:sz w:val="18"/>
          <w:szCs w:val="18"/>
        </w:rPr>
        <w:t xml:space="preserve"> Obstáculo o condición que impide a un Consejero conocer, resolver o votar </w:t>
      </w:r>
      <w:commentRangeStart w:id="10"/>
      <w:r w:rsidRPr="00C46658">
        <w:rPr>
          <w:rFonts w:ascii="Helvetica Neue" w:hAnsi="Helvetica Neue" w:cs="Arial"/>
          <w:sz w:val="18"/>
          <w:szCs w:val="18"/>
          <w:highlight w:val="yellow"/>
          <w:rPrChange w:id="11" w:author="Usuario" w:date="2021-08-10T10:02:00Z">
            <w:rPr>
              <w:rFonts w:ascii="Helvetica Neue" w:hAnsi="Helvetica Neue" w:cs="Arial"/>
              <w:sz w:val="18"/>
              <w:szCs w:val="18"/>
            </w:rPr>
          </w:rPrChange>
        </w:rPr>
        <w:t xml:space="preserve">un recurso de revisión </w:t>
      </w:r>
      <w:commentRangeEnd w:id="10"/>
      <w:r w:rsidR="00D46C0B">
        <w:rPr>
          <w:rStyle w:val="CommentReference"/>
        </w:rPr>
        <w:commentReference w:id="10"/>
      </w:r>
      <w:r w:rsidRPr="00C46658">
        <w:rPr>
          <w:rFonts w:ascii="Helvetica Neue" w:hAnsi="Helvetica Neue" w:cs="Arial"/>
          <w:sz w:val="18"/>
          <w:szCs w:val="18"/>
          <w:highlight w:val="yellow"/>
          <w:rPrChange w:id="12" w:author="Usuario" w:date="2021-08-10T10:02:00Z">
            <w:rPr>
              <w:rFonts w:ascii="Helvetica Neue" w:hAnsi="Helvetica Neue" w:cs="Arial"/>
              <w:sz w:val="18"/>
              <w:szCs w:val="18"/>
            </w:rPr>
          </w:rPrChange>
        </w:rPr>
        <w:t>o un acuerdo</w:t>
      </w:r>
      <w:r w:rsidRPr="00C46658">
        <w:rPr>
          <w:rFonts w:ascii="Helvetica Neue" w:hAnsi="Helvetica Neue" w:cs="Arial"/>
          <w:sz w:val="18"/>
          <w:szCs w:val="18"/>
        </w:rPr>
        <w:t>,</w:t>
      </w:r>
      <w:r w:rsidRPr="00AB10A3">
        <w:rPr>
          <w:rFonts w:ascii="Helvetica Neue" w:hAnsi="Helvetica Neue" w:cs="Arial"/>
          <w:sz w:val="18"/>
          <w:szCs w:val="18"/>
        </w:rPr>
        <w:t xml:space="preserve"> por existir un conflicto de interés, previsto en alguna disposición normativa.</w:t>
      </w:r>
    </w:p>
    <w:p w14:paraId="1210B2EE" w14:textId="3714D11C" w:rsidR="003B747E" w:rsidRPr="003B747E" w:rsidRDefault="002E29FE" w:rsidP="003B747E">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Instituto o IPEJAL:</w:t>
      </w:r>
      <w:r w:rsidRPr="00AB10A3">
        <w:rPr>
          <w:rFonts w:ascii="Helvetica Neue" w:hAnsi="Helvetica Neue" w:cs="Arial"/>
          <w:sz w:val="18"/>
          <w:szCs w:val="18"/>
        </w:rPr>
        <w:t xml:space="preserve"> El Instituto de Pensiones del Estado de Jalisco;</w:t>
      </w:r>
    </w:p>
    <w:p w14:paraId="4097C3FE" w14:textId="34A6F39E" w:rsidR="002E29FE" w:rsidRPr="00E77844" w:rsidRDefault="002E29FE" w:rsidP="002C5908">
      <w:pPr>
        <w:pStyle w:val="ListParagraph"/>
        <w:numPr>
          <w:ilvl w:val="0"/>
          <w:numId w:val="4"/>
        </w:numPr>
        <w:spacing w:line="360" w:lineRule="auto"/>
        <w:rPr>
          <w:rFonts w:ascii="Helvetica Neue" w:hAnsi="Helvetica Neue" w:cs="Arial"/>
          <w:sz w:val="18"/>
          <w:szCs w:val="18"/>
          <w:highlight w:val="yellow"/>
        </w:rPr>
      </w:pPr>
      <w:r w:rsidRPr="00E77844">
        <w:rPr>
          <w:rFonts w:ascii="Helvetica Neue" w:hAnsi="Helvetica Neue" w:cs="Arial"/>
          <w:b/>
          <w:sz w:val="18"/>
          <w:szCs w:val="18"/>
          <w:highlight w:val="yellow"/>
        </w:rPr>
        <w:t>Ley de Pensiones:</w:t>
      </w:r>
      <w:r w:rsidRPr="00E77844">
        <w:rPr>
          <w:rFonts w:ascii="Helvetica Neue" w:hAnsi="Helvetica Neue" w:cs="Arial"/>
          <w:sz w:val="18"/>
          <w:szCs w:val="18"/>
          <w:highlight w:val="yellow"/>
        </w:rPr>
        <w:t xml:space="preserve"> Ley del Instituto de Pensiones del Estado de Jalisco;</w:t>
      </w:r>
    </w:p>
    <w:p w14:paraId="473DCBCE" w14:textId="7A381B47" w:rsidR="002E29FE" w:rsidRPr="0082671D" w:rsidRDefault="00E24388" w:rsidP="002C5908">
      <w:pPr>
        <w:pStyle w:val="ListParagraph"/>
        <w:numPr>
          <w:ilvl w:val="0"/>
          <w:numId w:val="4"/>
        </w:numPr>
        <w:spacing w:line="360" w:lineRule="auto"/>
        <w:rPr>
          <w:rFonts w:ascii="Helvetica Neue" w:hAnsi="Helvetica Neue" w:cs="Arial"/>
          <w:sz w:val="18"/>
          <w:szCs w:val="18"/>
          <w:highlight w:val="yellow"/>
          <w:rPrChange w:id="13" w:author=". ." w:date="2021-09-01T12:04:00Z">
            <w:rPr>
              <w:rFonts w:ascii="Helvetica Neue" w:hAnsi="Helvetica Neue" w:cs="Arial"/>
              <w:sz w:val="18"/>
              <w:szCs w:val="18"/>
            </w:rPr>
          </w:rPrChange>
        </w:rPr>
      </w:pPr>
      <w:r w:rsidRPr="0082671D">
        <w:rPr>
          <w:rFonts w:ascii="Helvetica Neue" w:hAnsi="Helvetica Neue" w:cs="Arial"/>
          <w:b/>
          <w:sz w:val="18"/>
          <w:szCs w:val="18"/>
          <w:highlight w:val="yellow"/>
          <w:rPrChange w:id="14" w:author=". ." w:date="2021-09-01T12:04:00Z">
            <w:rPr>
              <w:rFonts w:ascii="Helvetica Neue" w:hAnsi="Helvetica Neue" w:cs="Arial"/>
              <w:b/>
              <w:sz w:val="18"/>
              <w:szCs w:val="18"/>
            </w:rPr>
          </w:rPrChange>
        </w:rPr>
        <w:t>Reglamento</w:t>
      </w:r>
      <w:r w:rsidR="002E29FE" w:rsidRPr="0082671D">
        <w:rPr>
          <w:rFonts w:ascii="Helvetica Neue" w:hAnsi="Helvetica Neue" w:cs="Arial"/>
          <w:b/>
          <w:sz w:val="18"/>
          <w:szCs w:val="18"/>
          <w:highlight w:val="yellow"/>
          <w:rPrChange w:id="15" w:author=". ." w:date="2021-09-01T12:04:00Z">
            <w:rPr>
              <w:rFonts w:ascii="Helvetica Neue" w:hAnsi="Helvetica Neue" w:cs="Arial"/>
              <w:b/>
              <w:sz w:val="18"/>
              <w:szCs w:val="18"/>
            </w:rPr>
          </w:rPrChange>
        </w:rPr>
        <w:t>:</w:t>
      </w:r>
      <w:r w:rsidR="002E29FE" w:rsidRPr="0082671D">
        <w:rPr>
          <w:rFonts w:ascii="Helvetica Neue" w:hAnsi="Helvetica Neue" w:cs="Arial"/>
          <w:sz w:val="18"/>
          <w:szCs w:val="18"/>
          <w:highlight w:val="yellow"/>
          <w:rPrChange w:id="16" w:author=". ." w:date="2021-09-01T12:04:00Z">
            <w:rPr>
              <w:rFonts w:ascii="Helvetica Neue" w:hAnsi="Helvetica Neue" w:cs="Arial"/>
              <w:sz w:val="18"/>
              <w:szCs w:val="18"/>
            </w:rPr>
          </w:rPrChange>
        </w:rPr>
        <w:t xml:space="preserve"> </w:t>
      </w:r>
      <w:del w:id="17" w:author=". ." w:date="2021-09-01T12:09:00Z">
        <w:r w:rsidRPr="0082671D" w:rsidDel="007B5203">
          <w:rPr>
            <w:rFonts w:ascii="Helvetica Neue" w:hAnsi="Helvetica Neue" w:cs="Arial"/>
            <w:sz w:val="18"/>
            <w:szCs w:val="18"/>
            <w:highlight w:val="yellow"/>
            <w:rPrChange w:id="18" w:author=". ." w:date="2021-09-01T12:04:00Z">
              <w:rPr>
                <w:rFonts w:ascii="Helvetica Neue" w:hAnsi="Helvetica Neue" w:cs="Arial"/>
                <w:sz w:val="18"/>
                <w:szCs w:val="18"/>
              </w:rPr>
            </w:rPrChange>
          </w:rPr>
          <w:delText>el presente</w:delText>
        </w:r>
        <w:r w:rsidR="00D46880" w:rsidRPr="0082671D" w:rsidDel="007B5203">
          <w:rPr>
            <w:rFonts w:ascii="Helvetica Neue" w:hAnsi="Helvetica Neue" w:cs="Arial"/>
            <w:sz w:val="18"/>
            <w:szCs w:val="18"/>
            <w:highlight w:val="yellow"/>
            <w:rPrChange w:id="19" w:author=". ." w:date="2021-09-01T12:04:00Z">
              <w:rPr>
                <w:rFonts w:ascii="Helvetica Neue" w:hAnsi="Helvetica Neue" w:cs="Arial"/>
                <w:sz w:val="18"/>
                <w:szCs w:val="18"/>
              </w:rPr>
            </w:rPrChange>
          </w:rPr>
          <w:delText>;</w:delText>
        </w:r>
      </w:del>
      <w:ins w:id="20" w:author=". ." w:date="2021-09-01T12:09:00Z">
        <w:r w:rsidR="007B5203">
          <w:rPr>
            <w:rFonts w:ascii="Helvetica Neue" w:hAnsi="Helvetica Neue" w:cs="Arial"/>
            <w:sz w:val="18"/>
            <w:szCs w:val="18"/>
            <w:highlight w:val="yellow"/>
          </w:rPr>
          <w:t xml:space="preserve">Reglamento </w:t>
        </w:r>
      </w:ins>
      <w:ins w:id="21" w:author=". ." w:date="2021-09-01T12:10:00Z">
        <w:r w:rsidR="007B5203">
          <w:rPr>
            <w:rFonts w:ascii="Helvetica Neue" w:hAnsi="Helvetica Neue" w:cs="Arial"/>
            <w:sz w:val="18"/>
            <w:szCs w:val="18"/>
            <w:highlight w:val="yellow"/>
          </w:rPr>
          <w:t xml:space="preserve">Interno </w:t>
        </w:r>
      </w:ins>
      <w:ins w:id="22" w:author=". ." w:date="2021-09-01T12:09:00Z">
        <w:r w:rsidR="007B5203">
          <w:rPr>
            <w:rFonts w:ascii="Helvetica Neue" w:hAnsi="Helvetica Neue" w:cs="Arial"/>
            <w:sz w:val="18"/>
            <w:szCs w:val="18"/>
            <w:highlight w:val="yellow"/>
          </w:rPr>
          <w:t>de Sesiones</w:t>
        </w:r>
      </w:ins>
      <w:ins w:id="23" w:author=". ." w:date="2021-09-01T12:10:00Z">
        <w:r w:rsidR="007B5203">
          <w:rPr>
            <w:rFonts w:ascii="Helvetica Neue" w:hAnsi="Helvetica Neue" w:cs="Arial"/>
            <w:sz w:val="18"/>
            <w:szCs w:val="18"/>
            <w:highlight w:val="yellow"/>
          </w:rPr>
          <w:t xml:space="preserve"> del Consejo Directivo</w:t>
        </w:r>
      </w:ins>
      <w:ins w:id="24" w:author=". ." w:date="2021-09-01T12:09:00Z">
        <w:r w:rsidR="007B5203">
          <w:rPr>
            <w:rFonts w:ascii="Helvetica Neue" w:hAnsi="Helvetica Neue" w:cs="Arial"/>
            <w:sz w:val="18"/>
            <w:szCs w:val="18"/>
            <w:highlight w:val="yellow"/>
          </w:rPr>
          <w:t xml:space="preserve"> </w:t>
        </w:r>
      </w:ins>
      <w:ins w:id="25" w:author=". ." w:date="2021-09-01T12:10:00Z">
        <w:r w:rsidR="007B5203">
          <w:rPr>
            <w:rFonts w:ascii="Helvetica Neue" w:hAnsi="Helvetica Neue" w:cs="Arial"/>
            <w:sz w:val="18"/>
            <w:szCs w:val="18"/>
            <w:highlight w:val="yellow"/>
          </w:rPr>
          <w:t>del Instituto de Pensiones del Estado de Jalisco.</w:t>
        </w:r>
      </w:ins>
    </w:p>
    <w:p w14:paraId="28C08696" w14:textId="12A3BF2C"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Moción:</w:t>
      </w:r>
      <w:r w:rsidRPr="00AB10A3">
        <w:rPr>
          <w:rFonts w:ascii="Helvetica Neue" w:hAnsi="Helvetica Neue" w:cs="Arial"/>
          <w:sz w:val="18"/>
          <w:szCs w:val="18"/>
        </w:rPr>
        <w:t xml:space="preserve"> Proposición que hace un Consejero durante la sesión del </w:t>
      </w:r>
      <w:r w:rsidR="00BC5F39">
        <w:rPr>
          <w:rFonts w:ascii="Helvetica Neue" w:hAnsi="Helvetica Neue" w:cs="Arial"/>
          <w:sz w:val="18"/>
          <w:szCs w:val="18"/>
        </w:rPr>
        <w:t>Consejo Directivo</w:t>
      </w:r>
      <w:r w:rsidR="00BC5F39" w:rsidRPr="00AB10A3">
        <w:rPr>
          <w:rFonts w:ascii="Helvetica Neue" w:hAnsi="Helvetica Neue" w:cs="Arial"/>
          <w:sz w:val="18"/>
          <w:szCs w:val="18"/>
        </w:rPr>
        <w:t xml:space="preserve"> </w:t>
      </w:r>
      <w:r w:rsidRPr="00AB10A3">
        <w:rPr>
          <w:rFonts w:ascii="Helvetica Neue" w:hAnsi="Helvetica Neue" w:cs="Arial"/>
          <w:sz w:val="18"/>
          <w:szCs w:val="18"/>
        </w:rPr>
        <w:t>a otro Co</w:t>
      </w:r>
      <w:r w:rsidR="00D46880">
        <w:rPr>
          <w:rFonts w:ascii="Helvetica Neue" w:hAnsi="Helvetica Neue" w:cs="Arial"/>
          <w:sz w:val="18"/>
          <w:szCs w:val="18"/>
        </w:rPr>
        <w:t>nsejero en el uso de la palabra;</w:t>
      </w:r>
    </w:p>
    <w:p w14:paraId="7CF7FFC8" w14:textId="57994620"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El Consejo Directivo:</w:t>
      </w:r>
      <w:r w:rsidRPr="00AB10A3">
        <w:rPr>
          <w:rFonts w:ascii="Helvetica Neue" w:hAnsi="Helvetica Neue" w:cs="Arial"/>
          <w:sz w:val="18"/>
          <w:szCs w:val="18"/>
        </w:rPr>
        <w:t xml:space="preserve"> El órgano máximo de dirección y decisión del Instituto, integrado por </w:t>
      </w:r>
      <w:r w:rsidR="003062C8">
        <w:rPr>
          <w:rFonts w:ascii="Helvetica Neue" w:hAnsi="Helvetica Neue" w:cs="Arial"/>
          <w:sz w:val="18"/>
          <w:szCs w:val="18"/>
        </w:rPr>
        <w:t>7</w:t>
      </w:r>
      <w:r w:rsidRPr="00AB10A3">
        <w:rPr>
          <w:rFonts w:ascii="Helvetica Neue" w:hAnsi="Helvetica Neue" w:cs="Arial"/>
          <w:sz w:val="18"/>
          <w:szCs w:val="18"/>
        </w:rPr>
        <w:t xml:space="preserve"> Consejeros con voz y voto, incluido su Presidente;</w:t>
      </w:r>
    </w:p>
    <w:p w14:paraId="511C8CF2" w14:textId="1F5A557A" w:rsidR="002E29FE" w:rsidRPr="00E24388" w:rsidRDefault="002E29FE" w:rsidP="002C5908">
      <w:pPr>
        <w:pStyle w:val="ListParagraph"/>
        <w:numPr>
          <w:ilvl w:val="0"/>
          <w:numId w:val="4"/>
        </w:numPr>
        <w:spacing w:line="360" w:lineRule="auto"/>
        <w:rPr>
          <w:rFonts w:ascii="Helvetica Neue" w:hAnsi="Helvetica Neue" w:cs="Arial"/>
          <w:sz w:val="18"/>
          <w:szCs w:val="18"/>
        </w:rPr>
      </w:pPr>
      <w:r w:rsidRPr="00E24388">
        <w:rPr>
          <w:rFonts w:ascii="Helvetica Neue" w:hAnsi="Helvetica Neue" w:cs="Arial"/>
          <w:b/>
          <w:sz w:val="18"/>
          <w:szCs w:val="18"/>
        </w:rPr>
        <w:lastRenderedPageBreak/>
        <w:t>Quórum:</w:t>
      </w:r>
      <w:r w:rsidRPr="00E24388">
        <w:rPr>
          <w:rFonts w:ascii="Helvetica Neue" w:hAnsi="Helvetica Neue" w:cs="Arial"/>
          <w:sz w:val="18"/>
          <w:szCs w:val="18"/>
        </w:rPr>
        <w:t xml:space="preserve"> Es el número de Consejeros integrantes que deben estar presentes para sesionar de manera válida, el cual será de por lo menos </w:t>
      </w:r>
      <w:r w:rsidR="003062C8" w:rsidRPr="00E24388">
        <w:rPr>
          <w:rFonts w:ascii="Helvetica Neue" w:hAnsi="Helvetica Neue" w:cs="Arial"/>
          <w:sz w:val="18"/>
          <w:szCs w:val="18"/>
        </w:rPr>
        <w:t>de la mitad mas uno de sus</w:t>
      </w:r>
      <w:r w:rsidRPr="00E24388">
        <w:rPr>
          <w:rFonts w:ascii="Helvetica Neue" w:hAnsi="Helvetica Neue" w:cs="Arial"/>
          <w:sz w:val="18"/>
          <w:szCs w:val="18"/>
        </w:rPr>
        <w:t xml:space="preserve"> Consejeros, en términos del artículo </w:t>
      </w:r>
      <w:r w:rsidR="002B34F6" w:rsidRPr="00E24388">
        <w:rPr>
          <w:rFonts w:ascii="Helvetica Neue" w:hAnsi="Helvetica Neue" w:cs="Arial"/>
          <w:sz w:val="18"/>
          <w:szCs w:val="18"/>
        </w:rPr>
        <w:t>152</w:t>
      </w:r>
      <w:r w:rsidRPr="00E24388">
        <w:rPr>
          <w:rFonts w:ascii="Helvetica Neue" w:hAnsi="Helvetica Neue" w:cs="Arial"/>
          <w:sz w:val="18"/>
          <w:szCs w:val="18"/>
        </w:rPr>
        <w:t xml:space="preserve"> </w:t>
      </w:r>
      <w:r w:rsidR="002B34F6" w:rsidRPr="00E24388">
        <w:rPr>
          <w:rFonts w:ascii="Helvetica Neue" w:hAnsi="Helvetica Neue" w:cs="Arial"/>
          <w:sz w:val="18"/>
          <w:szCs w:val="18"/>
        </w:rPr>
        <w:t>de la Ley</w:t>
      </w:r>
      <w:r w:rsidR="003062C8" w:rsidRPr="00E24388">
        <w:rPr>
          <w:rFonts w:ascii="Helvetica Neue" w:hAnsi="Helvetica Neue" w:cs="Arial"/>
          <w:sz w:val="18"/>
          <w:szCs w:val="18"/>
        </w:rPr>
        <w:t xml:space="preserve"> del Instituto de Pensiones del Estado de Jalisco</w:t>
      </w:r>
      <w:r w:rsidRPr="00E24388">
        <w:rPr>
          <w:rFonts w:ascii="Helvetica Neue" w:hAnsi="Helvetica Neue" w:cs="Arial"/>
          <w:sz w:val="18"/>
          <w:szCs w:val="18"/>
        </w:rPr>
        <w:t>;</w:t>
      </w:r>
    </w:p>
    <w:p w14:paraId="4F581254"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Recusa:</w:t>
      </w:r>
      <w:r w:rsidRPr="00AB10A3">
        <w:rPr>
          <w:rFonts w:ascii="Helvetica Neue" w:hAnsi="Helvetica Neue" w:cs="Arial"/>
          <w:sz w:val="18"/>
          <w:szCs w:val="18"/>
        </w:rPr>
        <w:t xml:space="preserve"> Solicitud fundada y motivada que formula alguna persona con interés jurídico en algún medio de impugnación o acuerdo respecto de uno o más Consejeros para que se abstenga de conocer del asunto respectivo.</w:t>
      </w:r>
    </w:p>
    <w:p w14:paraId="00C4085F"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Retiro:</w:t>
      </w:r>
      <w:r w:rsidRPr="00AB10A3">
        <w:rPr>
          <w:rFonts w:ascii="Helvetica Neue" w:hAnsi="Helvetica Neue" w:cs="Arial"/>
          <w:sz w:val="18"/>
          <w:szCs w:val="18"/>
        </w:rPr>
        <w:t xml:space="preserve"> Es la instrucción que dé un Consejero al Secretario de Actas y Acuerdos, antes del inicio de la sesión, para que se elimine del orden del día un proyecto de resolución o propuesta de acuerdo;</w:t>
      </w:r>
    </w:p>
    <w:p w14:paraId="7B81CE8B" w14:textId="50BD57BC" w:rsidR="002E29FE" w:rsidRPr="003B747E" w:rsidRDefault="002E29FE" w:rsidP="002C5908">
      <w:pPr>
        <w:pStyle w:val="ListParagraph"/>
        <w:numPr>
          <w:ilvl w:val="0"/>
          <w:numId w:val="4"/>
        </w:numPr>
        <w:spacing w:line="360" w:lineRule="auto"/>
        <w:rPr>
          <w:rFonts w:ascii="Helvetica Neue" w:hAnsi="Helvetica Neue" w:cs="Arial"/>
          <w:sz w:val="18"/>
          <w:szCs w:val="18"/>
        </w:rPr>
      </w:pPr>
      <w:r w:rsidRPr="003B747E">
        <w:rPr>
          <w:rFonts w:ascii="Helvetica Neue" w:hAnsi="Helvetica Neue" w:cs="Arial"/>
          <w:b/>
          <w:sz w:val="18"/>
          <w:szCs w:val="18"/>
        </w:rPr>
        <w:t>Secretario de Actas:</w:t>
      </w:r>
      <w:r w:rsidRPr="003B747E">
        <w:rPr>
          <w:rFonts w:ascii="Helvetica Neue" w:hAnsi="Helvetica Neue" w:cs="Arial"/>
          <w:sz w:val="18"/>
          <w:szCs w:val="18"/>
        </w:rPr>
        <w:t xml:space="preserve"> </w:t>
      </w:r>
      <w:r w:rsidR="002B34F6" w:rsidRPr="003B747E">
        <w:rPr>
          <w:rFonts w:ascii="Helvetica Neue" w:hAnsi="Helvetica Neue" w:cs="Arial"/>
          <w:sz w:val="18"/>
          <w:szCs w:val="18"/>
        </w:rPr>
        <w:t xml:space="preserve">Persona propuesta por el por el Director General designada por el Consejo Directivo para ejercer </w:t>
      </w:r>
      <w:r w:rsidRPr="003B747E">
        <w:rPr>
          <w:rFonts w:ascii="Helvetica Neue" w:hAnsi="Helvetica Neue" w:cs="Arial"/>
          <w:sz w:val="18"/>
          <w:szCs w:val="18"/>
        </w:rPr>
        <w:t xml:space="preserve">las atribuciones previstas en </w:t>
      </w:r>
      <w:r w:rsidR="003062C8" w:rsidRPr="003B747E">
        <w:rPr>
          <w:rFonts w:ascii="Helvetica Neue" w:hAnsi="Helvetica Neue" w:cs="Arial"/>
          <w:sz w:val="18"/>
          <w:szCs w:val="18"/>
        </w:rPr>
        <w:t xml:space="preserve">el </w:t>
      </w:r>
      <w:r w:rsidR="008E0673" w:rsidRPr="003B747E">
        <w:rPr>
          <w:rFonts w:ascii="Helvetica Neue" w:hAnsi="Helvetica Neue" w:cs="Arial"/>
          <w:sz w:val="18"/>
          <w:szCs w:val="18"/>
        </w:rPr>
        <w:t>artículo 151 de la Ley</w:t>
      </w:r>
      <w:r w:rsidR="003062C8" w:rsidRPr="003B747E">
        <w:rPr>
          <w:rFonts w:ascii="Helvetica Neue" w:hAnsi="Helvetica Neue" w:cs="Arial"/>
          <w:sz w:val="18"/>
          <w:szCs w:val="18"/>
        </w:rPr>
        <w:t xml:space="preserve"> del Instituto de Pensiones del Estado de Jalisco</w:t>
      </w:r>
      <w:r w:rsidR="003B747E">
        <w:rPr>
          <w:rFonts w:ascii="Helvetica Neue" w:hAnsi="Helvetica Neue" w:cs="Arial"/>
          <w:sz w:val="18"/>
          <w:szCs w:val="18"/>
        </w:rPr>
        <w:t xml:space="preserve"> y las contenidas en el presente.</w:t>
      </w:r>
    </w:p>
    <w:p w14:paraId="3DDDA6E1"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Voto disidente:</w:t>
      </w:r>
      <w:r w:rsidRPr="00AB10A3">
        <w:rPr>
          <w:rFonts w:ascii="Helvetica Neue" w:hAnsi="Helvetica Neue" w:cs="Arial"/>
          <w:sz w:val="18"/>
          <w:szCs w:val="18"/>
        </w:rPr>
        <w:t xml:space="preserve"> Posicionamiento verbal y por escrito que puede expresar un Consejero cuando disienta con la totalidad de la resolución o acuerdo adoptado por la mayoría del Consejo Directivo, y</w:t>
      </w:r>
    </w:p>
    <w:p w14:paraId="7B57D8D5" w14:textId="77777777" w:rsidR="002E29FE" w:rsidRPr="00AB10A3" w:rsidRDefault="002E29FE" w:rsidP="002C5908">
      <w:pPr>
        <w:pStyle w:val="ListParagraph"/>
        <w:numPr>
          <w:ilvl w:val="0"/>
          <w:numId w:val="4"/>
        </w:numPr>
        <w:spacing w:line="360" w:lineRule="auto"/>
        <w:rPr>
          <w:rFonts w:ascii="Helvetica Neue" w:hAnsi="Helvetica Neue" w:cs="Arial"/>
          <w:sz w:val="18"/>
          <w:szCs w:val="18"/>
        </w:rPr>
      </w:pPr>
      <w:r w:rsidRPr="00AB10A3">
        <w:rPr>
          <w:rFonts w:ascii="Helvetica Neue" w:hAnsi="Helvetica Neue" w:cs="Arial"/>
          <w:b/>
          <w:sz w:val="18"/>
          <w:szCs w:val="18"/>
        </w:rPr>
        <w:t>Voto particular:</w:t>
      </w:r>
      <w:r w:rsidRPr="00AB10A3">
        <w:rPr>
          <w:rFonts w:ascii="Helvetica Neue" w:hAnsi="Helvetica Neue" w:cs="Arial"/>
          <w:sz w:val="18"/>
          <w:szCs w:val="18"/>
        </w:rPr>
        <w:t xml:space="preserve"> Posicionamiento verbal y por escrito, a través del cual se expresa el desacuerdo con uno o varios resolutivos y sus efectos o bien, sólo con la parte argumentativa, de la resolución o acuerdo respectivo;</w:t>
      </w:r>
    </w:p>
    <w:p w14:paraId="1280998B" w14:textId="77777777" w:rsidR="00575B5D" w:rsidRDefault="00575B5D" w:rsidP="002E29FE">
      <w:pPr>
        <w:spacing w:line="360" w:lineRule="auto"/>
        <w:jc w:val="both"/>
        <w:rPr>
          <w:rFonts w:ascii="Helvetica Neue" w:hAnsi="Helvetica Neue" w:cs="Arial"/>
          <w:b/>
          <w:sz w:val="18"/>
          <w:szCs w:val="18"/>
        </w:rPr>
      </w:pPr>
    </w:p>
    <w:p w14:paraId="74264E13" w14:textId="09BC2914"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TERCERO.</w:t>
      </w:r>
    </w:p>
    <w:p w14:paraId="7C8E21EA"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Integración del Consejo Directivo y principios generales</w:t>
      </w:r>
    </w:p>
    <w:p w14:paraId="73B80750" w14:textId="77777777" w:rsidR="002E29FE" w:rsidRPr="00AB10A3" w:rsidRDefault="002E29FE" w:rsidP="002C5908">
      <w:pPr>
        <w:pStyle w:val="ListParagraph"/>
        <w:numPr>
          <w:ilvl w:val="0"/>
          <w:numId w:val="5"/>
        </w:numPr>
        <w:spacing w:line="360" w:lineRule="auto"/>
        <w:rPr>
          <w:rFonts w:ascii="Helvetica Neue" w:hAnsi="Helvetica Neue" w:cs="Arial"/>
          <w:sz w:val="18"/>
          <w:szCs w:val="18"/>
        </w:rPr>
      </w:pPr>
      <w:r w:rsidRPr="00AB10A3">
        <w:rPr>
          <w:rFonts w:ascii="Helvetica Neue" w:hAnsi="Helvetica Neue" w:cs="Arial"/>
          <w:sz w:val="18"/>
          <w:szCs w:val="18"/>
        </w:rPr>
        <w:t xml:space="preserve">El Consejo Directivo se integrará con los siguientes miembros propietarios con voz y voto: </w:t>
      </w:r>
    </w:p>
    <w:p w14:paraId="75FD8B42" w14:textId="77777777" w:rsidR="00830805" w:rsidRPr="00830805" w:rsidRDefault="00830805" w:rsidP="00830805">
      <w:pPr>
        <w:pStyle w:val="ListParagraph"/>
        <w:spacing w:line="360" w:lineRule="auto"/>
        <w:ind w:left="720" w:firstLine="0"/>
        <w:rPr>
          <w:rFonts w:ascii="Helvetica Neue" w:hAnsi="Helvetica Neue" w:cs="Arial"/>
          <w:sz w:val="18"/>
          <w:szCs w:val="18"/>
        </w:rPr>
      </w:pPr>
    </w:p>
    <w:p w14:paraId="1AD46548" w14:textId="77777777" w:rsidR="002E29FE" w:rsidRPr="00AB10A3" w:rsidRDefault="002E29FE" w:rsidP="002C5908">
      <w:pPr>
        <w:pStyle w:val="ListParagraph"/>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Dos representantes del Gobierno del Estado, designados por el Titular del Poder Ejecutivo, ambos con voz y voto. Uno de estos dos consejeros fungirá como Presidente del Consejo, en ausencia de uno de ellos, las sesiones serán presididas por el otro. El Presidente tendrá voto de calidad en caso de empate. El Presidente tendrá la más amplia representación legal del Consejo Directivo, en todo tipo de litigios y controversias, ante autoridades judiciales y administrativas, civiles, mercantiles, penales y laborales, con las facultades de un apoderado general judicial para pleitos y cobranzas, quien podrá delegar mediante poder especial o al designar patronos o delegados en juicio o procedimiento, incluido el de amparo y los seguidos ante las Comisiones de Derechos Humanos en trabajadores o servidores públicos del Instituto. El Presidente deberá dar cuenta al Consejo Directivo de su actuación;</w:t>
      </w:r>
    </w:p>
    <w:p w14:paraId="4BBC2E1A" w14:textId="77777777" w:rsidR="001A60A9" w:rsidRDefault="002E29FE" w:rsidP="002C5908">
      <w:pPr>
        <w:pStyle w:val="ListParagraph"/>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Un representante del municipio de Guadalajara, que será designado por el Presidente Municipal;</w:t>
      </w:r>
      <w:r w:rsidR="00AB10A3" w:rsidRPr="00AB10A3">
        <w:rPr>
          <w:rFonts w:ascii="Helvetica Neue" w:hAnsi="Helvetica Neue" w:cs="Arial"/>
          <w:sz w:val="18"/>
          <w:szCs w:val="18"/>
        </w:rPr>
        <w:t xml:space="preserve"> </w:t>
      </w:r>
    </w:p>
    <w:p w14:paraId="613E29D6" w14:textId="7BC83C3F" w:rsidR="002E29FE" w:rsidRPr="00AB10A3" w:rsidRDefault="002E29FE" w:rsidP="002C5908">
      <w:pPr>
        <w:pStyle w:val="ListParagraph"/>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 xml:space="preserve">Un representante de los servidores públicos de la </w:t>
      </w:r>
      <w:r w:rsidRPr="003334DA">
        <w:rPr>
          <w:rFonts w:ascii="Helvetica Neue" w:hAnsi="Helvetica Neue" w:cs="Arial"/>
          <w:sz w:val="18"/>
          <w:szCs w:val="18"/>
          <w:highlight w:val="yellow"/>
        </w:rPr>
        <w:t>Federación de Sindicatos de Empleados al Servicio de los Poderes del Estado, Municipios y Organismos Públicos Descentralizados (FSESEJ),</w:t>
      </w:r>
      <w:r w:rsidRPr="00AB10A3">
        <w:rPr>
          <w:rFonts w:ascii="Helvetica Neue" w:hAnsi="Helvetica Neue" w:cs="Arial"/>
          <w:sz w:val="18"/>
          <w:szCs w:val="18"/>
        </w:rPr>
        <w:t xml:space="preserve"> que será el Secretario General;</w:t>
      </w:r>
    </w:p>
    <w:p w14:paraId="28D7D6CD" w14:textId="77777777" w:rsidR="002E29FE" w:rsidRPr="00AB10A3" w:rsidRDefault="002E29FE" w:rsidP="002C5908">
      <w:pPr>
        <w:pStyle w:val="ListParagraph"/>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t>Un representante de los servidores públicos de la Sección 47 del Sindicato Nacional de Trabajadores de la Educación, que será el Secretario General; y</w:t>
      </w:r>
    </w:p>
    <w:p w14:paraId="7B584B10" w14:textId="77777777" w:rsidR="002E29FE" w:rsidRPr="00AB10A3" w:rsidRDefault="002E29FE" w:rsidP="002C5908">
      <w:pPr>
        <w:pStyle w:val="ListParagraph"/>
        <w:numPr>
          <w:ilvl w:val="0"/>
          <w:numId w:val="6"/>
        </w:numPr>
        <w:spacing w:line="360" w:lineRule="auto"/>
        <w:rPr>
          <w:rFonts w:ascii="Helvetica Neue" w:hAnsi="Helvetica Neue" w:cs="Arial"/>
          <w:sz w:val="18"/>
          <w:szCs w:val="18"/>
        </w:rPr>
      </w:pPr>
      <w:r w:rsidRPr="00AB10A3">
        <w:rPr>
          <w:rFonts w:ascii="Helvetica Neue" w:hAnsi="Helvetica Neue" w:cs="Arial"/>
          <w:sz w:val="18"/>
          <w:szCs w:val="18"/>
        </w:rPr>
        <w:lastRenderedPageBreak/>
        <w:t xml:space="preserve">El Director General. </w:t>
      </w:r>
      <w:commentRangeStart w:id="26"/>
      <w:r w:rsidRPr="00AB10A3">
        <w:rPr>
          <w:rFonts w:ascii="Helvetica Neue" w:hAnsi="Helvetica Neue" w:cs="Arial"/>
          <w:sz w:val="18"/>
          <w:szCs w:val="18"/>
        </w:rPr>
        <w:t xml:space="preserve">Por cada consejero propietario se designará un suplente por parte de quien los designó, en caso de los sindicatos los nombrará el Secretario General. Los suplentes sólo ejercerán su derecho a voz y voto cuando no asistan sus titulares. Las designaciones se realizarán por tiempo indeterminado, siendo vigentes, en tanto no sean revocadas las mismas. La remoción de los consejeros propietarios y suplentes deberá ser realizada por las entidades representadas, por escrito, conforme se establezca en el reglamento orgánico o interno de sesiones del Consejo. El Consejo Directivo emitirá su reglamento interno de sesiones, debiendo contar con un Secretario de Actas que será designado por el Consejo Directivo a propuesta del Director General. </w:t>
      </w:r>
      <w:commentRangeEnd w:id="26"/>
      <w:r w:rsidR="00AC58EA">
        <w:rPr>
          <w:rStyle w:val="CommentReference"/>
        </w:rPr>
        <w:commentReference w:id="26"/>
      </w:r>
    </w:p>
    <w:p w14:paraId="0544A7CB" w14:textId="5849185E" w:rsidR="002E29FE" w:rsidRPr="005776AE" w:rsidRDefault="002E29FE" w:rsidP="002C5908">
      <w:pPr>
        <w:pStyle w:val="ListParagraph"/>
        <w:numPr>
          <w:ilvl w:val="0"/>
          <w:numId w:val="6"/>
        </w:numPr>
        <w:spacing w:line="360" w:lineRule="auto"/>
        <w:rPr>
          <w:rFonts w:ascii="Helvetica Neue" w:hAnsi="Helvetica Neue" w:cs="Arial"/>
          <w:sz w:val="18"/>
          <w:szCs w:val="18"/>
        </w:rPr>
      </w:pPr>
      <w:r w:rsidRPr="005776AE">
        <w:rPr>
          <w:rFonts w:ascii="Helvetica Neue" w:hAnsi="Helvetica Neue" w:cs="Arial"/>
          <w:sz w:val="18"/>
          <w:szCs w:val="18"/>
        </w:rPr>
        <w:t>El Secretario de Actas del Consejo Directivo interviene en las sesiones del órgano de gobierno, con voz informativa y consultiva, en los términos establecidos en el reglamento interno, sin que pueda participar en los debates y votaciones que se presentan</w:t>
      </w:r>
      <w:r w:rsidR="001A60A9" w:rsidRPr="005776AE">
        <w:rPr>
          <w:rFonts w:ascii="Helvetica Neue" w:hAnsi="Helvetica Neue" w:cs="Arial"/>
          <w:sz w:val="18"/>
          <w:szCs w:val="18"/>
        </w:rPr>
        <w:t>.</w:t>
      </w:r>
    </w:p>
    <w:p w14:paraId="35E5B757" w14:textId="77777777" w:rsidR="00AB10A3" w:rsidRPr="00AB10A3" w:rsidRDefault="00AB10A3" w:rsidP="00AB10A3">
      <w:pPr>
        <w:pStyle w:val="ListParagraph"/>
        <w:spacing w:line="360" w:lineRule="auto"/>
        <w:ind w:left="1080" w:firstLine="0"/>
        <w:rPr>
          <w:rFonts w:ascii="Helvetica Neue" w:hAnsi="Helvetica Neue" w:cs="Arial"/>
          <w:sz w:val="18"/>
          <w:szCs w:val="18"/>
        </w:rPr>
      </w:pPr>
    </w:p>
    <w:p w14:paraId="48B75EF8" w14:textId="300614EE" w:rsidR="002E29FE" w:rsidRPr="001A60A9" w:rsidRDefault="002E29FE" w:rsidP="002C5908">
      <w:pPr>
        <w:pStyle w:val="ListParagraph"/>
        <w:numPr>
          <w:ilvl w:val="0"/>
          <w:numId w:val="5"/>
        </w:numPr>
        <w:spacing w:line="360" w:lineRule="auto"/>
        <w:rPr>
          <w:rFonts w:ascii="Helvetica Neue" w:hAnsi="Helvetica Neue" w:cs="Arial"/>
          <w:sz w:val="18"/>
          <w:szCs w:val="18"/>
        </w:rPr>
      </w:pPr>
      <w:r w:rsidRPr="001A60A9">
        <w:rPr>
          <w:rFonts w:ascii="Helvetica Neue" w:hAnsi="Helvetica Neue" w:cs="Arial"/>
          <w:sz w:val="18"/>
          <w:szCs w:val="18"/>
        </w:rPr>
        <w:t xml:space="preserve">El Consejo Directivo, </w:t>
      </w:r>
      <w:r w:rsidR="003B6D1C" w:rsidRPr="001A60A9">
        <w:rPr>
          <w:rFonts w:ascii="Helvetica Neue" w:hAnsi="Helvetica Neue" w:cs="Arial"/>
          <w:sz w:val="18"/>
          <w:szCs w:val="18"/>
        </w:rPr>
        <w:t>está obligado a crear y mantener condiciones estructurales y normativas que permitan el adecuado funcionamiento de la Institución en su conjunto, y la actuación ética y responsable de sus integrantes.</w:t>
      </w:r>
    </w:p>
    <w:p w14:paraId="3DC32C2E" w14:textId="77777777" w:rsidR="00830805" w:rsidRPr="00830805" w:rsidRDefault="00830805" w:rsidP="00830805">
      <w:pPr>
        <w:pStyle w:val="ListParagraph"/>
        <w:spacing w:line="360" w:lineRule="auto"/>
        <w:ind w:left="720" w:firstLine="0"/>
        <w:rPr>
          <w:rFonts w:ascii="Helvetica Neue" w:hAnsi="Helvetica Neue" w:cs="Arial"/>
          <w:sz w:val="18"/>
          <w:szCs w:val="18"/>
        </w:rPr>
      </w:pPr>
    </w:p>
    <w:p w14:paraId="0382C39F"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CAPÍTULO II</w:t>
      </w:r>
    </w:p>
    <w:p w14:paraId="4A97553F"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DE LAS ATRIBUCIONES Y</w:t>
      </w:r>
    </w:p>
    <w:p w14:paraId="2AAE2B5A" w14:textId="77777777" w:rsidR="002E29FE" w:rsidRPr="00830805" w:rsidRDefault="002E29FE" w:rsidP="00830805">
      <w:pPr>
        <w:spacing w:line="360" w:lineRule="auto"/>
        <w:jc w:val="center"/>
        <w:rPr>
          <w:rFonts w:ascii="Helvetica Neue" w:hAnsi="Helvetica Neue" w:cs="Arial"/>
          <w:b/>
          <w:sz w:val="18"/>
          <w:szCs w:val="18"/>
        </w:rPr>
      </w:pPr>
      <w:r w:rsidRPr="00830805">
        <w:rPr>
          <w:rFonts w:ascii="Helvetica Neue" w:hAnsi="Helvetica Neue" w:cs="Arial"/>
          <w:b/>
          <w:sz w:val="18"/>
          <w:szCs w:val="18"/>
        </w:rPr>
        <w:t>OBLIGACIONES DE LOS CONSEJEROS EN LAS SESIONES</w:t>
      </w:r>
    </w:p>
    <w:p w14:paraId="76C1F0E3" w14:textId="77777777" w:rsidR="00830805" w:rsidRDefault="00830805" w:rsidP="002E29FE">
      <w:pPr>
        <w:spacing w:line="360" w:lineRule="auto"/>
        <w:jc w:val="both"/>
        <w:rPr>
          <w:rFonts w:ascii="Helvetica Neue" w:hAnsi="Helvetica Neue" w:cs="Arial"/>
          <w:sz w:val="18"/>
          <w:szCs w:val="18"/>
        </w:rPr>
      </w:pPr>
    </w:p>
    <w:p w14:paraId="09432277"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CUARTO.</w:t>
      </w:r>
    </w:p>
    <w:p w14:paraId="6F8DD537" w14:textId="77777777" w:rsidR="002E29FE" w:rsidRPr="00830805" w:rsidRDefault="002E29FE" w:rsidP="002E29FE">
      <w:pPr>
        <w:spacing w:line="360" w:lineRule="auto"/>
        <w:jc w:val="both"/>
        <w:rPr>
          <w:rFonts w:ascii="Helvetica Neue" w:hAnsi="Helvetica Neue" w:cs="Arial"/>
          <w:b/>
          <w:sz w:val="18"/>
          <w:szCs w:val="18"/>
        </w:rPr>
      </w:pPr>
      <w:r w:rsidRPr="00830805">
        <w:rPr>
          <w:rFonts w:ascii="Helvetica Neue" w:hAnsi="Helvetica Neue" w:cs="Arial"/>
          <w:b/>
          <w:sz w:val="18"/>
          <w:szCs w:val="18"/>
        </w:rPr>
        <w:t>Atribuciones del Consejo Directivo en las sesiones:</w:t>
      </w:r>
    </w:p>
    <w:p w14:paraId="2F39A2B5" w14:textId="04E637A5"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Corresponde al </w:t>
      </w:r>
      <w:r w:rsidR="002B34F6">
        <w:rPr>
          <w:rFonts w:ascii="Helvetica Neue" w:hAnsi="Helvetica Neue" w:cs="Arial"/>
          <w:sz w:val="18"/>
          <w:szCs w:val="18"/>
        </w:rPr>
        <w:t>Consejo Directivo</w:t>
      </w:r>
      <w:r w:rsidRPr="002E29FE">
        <w:rPr>
          <w:rFonts w:ascii="Helvetica Neue" w:hAnsi="Helvetica Neue" w:cs="Arial"/>
          <w:sz w:val="18"/>
          <w:szCs w:val="18"/>
        </w:rPr>
        <w:t>, sin menoscabo de lo dispuesto en algún otro ordenamiento normativo, en el desarrollo de sus sesiones, las siguientes atribuciones:</w:t>
      </w:r>
    </w:p>
    <w:p w14:paraId="5123B9D1" w14:textId="77777777" w:rsidR="00830805" w:rsidRPr="002E29FE" w:rsidRDefault="00830805" w:rsidP="002E29FE">
      <w:pPr>
        <w:spacing w:line="360" w:lineRule="auto"/>
        <w:jc w:val="both"/>
        <w:rPr>
          <w:rFonts w:ascii="Helvetica Neue" w:hAnsi="Helvetica Neue" w:cs="Arial"/>
          <w:sz w:val="18"/>
          <w:szCs w:val="18"/>
        </w:rPr>
      </w:pPr>
    </w:p>
    <w:p w14:paraId="629C6C60"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Aprobar el proyecto de orden del día;</w:t>
      </w:r>
    </w:p>
    <w:p w14:paraId="25F69CD5"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Acordar los recesos;</w:t>
      </w:r>
    </w:p>
    <w:p w14:paraId="00EB57D2"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commentRangeStart w:id="27"/>
      <w:r w:rsidRPr="00830805">
        <w:rPr>
          <w:rFonts w:ascii="Helvetica Neue" w:hAnsi="Helvetica Neue" w:cs="Arial"/>
          <w:sz w:val="18"/>
          <w:szCs w:val="18"/>
        </w:rPr>
        <w:t>Determinar la procedencia o improcedencia de una moción de orden;</w:t>
      </w:r>
      <w:commentRangeEnd w:id="27"/>
      <w:r w:rsidR="0062333B">
        <w:rPr>
          <w:rStyle w:val="CommentReference"/>
        </w:rPr>
        <w:commentReference w:id="27"/>
      </w:r>
    </w:p>
    <w:p w14:paraId="5F94CEDB"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Acordar que la celebración de las sesiones ordinarias y extraordinarias se lleve a cabo en una sede diferente;</w:t>
      </w:r>
    </w:p>
    <w:p w14:paraId="6AD090E8"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commentRangeStart w:id="28"/>
      <w:r w:rsidRPr="00830805">
        <w:rPr>
          <w:rFonts w:ascii="Helvetica Neue" w:hAnsi="Helvetica Neue" w:cs="Arial"/>
          <w:sz w:val="18"/>
          <w:szCs w:val="18"/>
        </w:rPr>
        <w:t>Determinar la procedencia de la recusación de uno o más Consejeros cuando sea requerida por una de las partes involucradas en un acuerdo o en la resolución de un asunto;</w:t>
      </w:r>
      <w:commentRangeEnd w:id="28"/>
      <w:r w:rsidR="00AA24F6">
        <w:rPr>
          <w:rStyle w:val="CommentReference"/>
        </w:rPr>
        <w:commentReference w:id="28"/>
      </w:r>
    </w:p>
    <w:p w14:paraId="5E54086B" w14:textId="3E3CC5FB" w:rsidR="002E29FE" w:rsidRPr="00830805" w:rsidRDefault="002E29FE" w:rsidP="002C5908">
      <w:pPr>
        <w:pStyle w:val="ListParagraph"/>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 xml:space="preserve">Determinar la procedencia de la excusa de uno o más </w:t>
      </w:r>
      <w:r w:rsidR="009E3E83">
        <w:rPr>
          <w:rFonts w:ascii="Helvetica Neue" w:hAnsi="Helvetica Neue" w:cs="Arial"/>
          <w:sz w:val="18"/>
          <w:szCs w:val="18"/>
        </w:rPr>
        <w:t>Consejeros</w:t>
      </w:r>
      <w:r w:rsidRPr="00830805">
        <w:rPr>
          <w:rFonts w:ascii="Helvetica Neue" w:hAnsi="Helvetica Neue" w:cs="Arial"/>
          <w:sz w:val="18"/>
          <w:szCs w:val="18"/>
        </w:rPr>
        <w:t>;</w:t>
      </w:r>
    </w:p>
    <w:p w14:paraId="58D3DFB0" w14:textId="18702DD1" w:rsidR="002E29FE" w:rsidRPr="00E77844" w:rsidRDefault="002E29FE" w:rsidP="002C5908">
      <w:pPr>
        <w:pStyle w:val="ListParagraph"/>
        <w:numPr>
          <w:ilvl w:val="0"/>
          <w:numId w:val="1"/>
        </w:numPr>
        <w:spacing w:line="360" w:lineRule="auto"/>
        <w:rPr>
          <w:rFonts w:ascii="Helvetica Neue" w:hAnsi="Helvetica Neue" w:cs="Arial"/>
          <w:sz w:val="18"/>
          <w:szCs w:val="18"/>
          <w:highlight w:val="yellow"/>
        </w:rPr>
      </w:pPr>
      <w:r w:rsidRPr="00830805">
        <w:rPr>
          <w:rFonts w:ascii="Helvetica Neue" w:hAnsi="Helvetica Neue" w:cs="Arial"/>
          <w:sz w:val="18"/>
          <w:szCs w:val="18"/>
        </w:rPr>
        <w:t xml:space="preserve">Dictar los acuerdos necesarios para hacer efectivas las atribuciones que le otorga la Ley de Pensiones y </w:t>
      </w:r>
      <w:r w:rsidR="000E2002">
        <w:rPr>
          <w:rFonts w:ascii="Helvetica Neue" w:hAnsi="Helvetica Neue" w:cs="Arial"/>
          <w:sz w:val="18"/>
          <w:szCs w:val="18"/>
        </w:rPr>
        <w:t xml:space="preserve">demás </w:t>
      </w:r>
      <w:r w:rsidRPr="00E77844">
        <w:rPr>
          <w:rFonts w:ascii="Helvetica Neue" w:hAnsi="Helvetica Neue" w:cs="Arial"/>
          <w:sz w:val="18"/>
          <w:szCs w:val="18"/>
          <w:highlight w:val="yellow"/>
        </w:rPr>
        <w:t>disposiciones aplicables</w:t>
      </w:r>
      <w:ins w:id="29" w:author=". ." w:date="2021-09-01T12:31:00Z">
        <w:r w:rsidR="00DC5D7C">
          <w:rPr>
            <w:rFonts w:ascii="Helvetica Neue" w:hAnsi="Helvetica Neue" w:cs="Arial"/>
            <w:sz w:val="18"/>
            <w:szCs w:val="18"/>
            <w:highlight w:val="yellow"/>
          </w:rPr>
          <w:t>, así como vigilar su cumplimiento</w:t>
        </w:r>
      </w:ins>
      <w:del w:id="30" w:author="Usuario" w:date="2021-08-10T10:50:00Z">
        <w:r w:rsidR="00E77844" w:rsidRPr="00E77844" w:rsidDel="00CA129A">
          <w:rPr>
            <w:rFonts w:ascii="Helvetica Neue" w:hAnsi="Helvetica Neue" w:cs="Arial"/>
            <w:sz w:val="18"/>
            <w:szCs w:val="18"/>
            <w:highlight w:val="yellow"/>
          </w:rPr>
          <w:delText>, así como vigilar su adecuado cumplimiento</w:delText>
        </w:r>
      </w:del>
      <w:r w:rsidRPr="00E77844">
        <w:rPr>
          <w:rFonts w:ascii="Helvetica Neue" w:hAnsi="Helvetica Neue" w:cs="Arial"/>
          <w:sz w:val="18"/>
          <w:szCs w:val="18"/>
          <w:highlight w:val="yellow"/>
        </w:rPr>
        <w:t>;</w:t>
      </w:r>
    </w:p>
    <w:p w14:paraId="53395594"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Votar los asuntos que son sometidos a su consideración;</w:t>
      </w:r>
    </w:p>
    <w:p w14:paraId="402819EE" w14:textId="77777777" w:rsidR="002E29FE" w:rsidRPr="00830805" w:rsidRDefault="002E29FE" w:rsidP="002C5908">
      <w:pPr>
        <w:pStyle w:val="ListParagraph"/>
        <w:numPr>
          <w:ilvl w:val="0"/>
          <w:numId w:val="1"/>
        </w:numPr>
        <w:spacing w:line="360" w:lineRule="auto"/>
        <w:rPr>
          <w:rFonts w:ascii="Helvetica Neue" w:hAnsi="Helvetica Neue" w:cs="Arial"/>
          <w:sz w:val="18"/>
          <w:szCs w:val="18"/>
        </w:rPr>
      </w:pPr>
      <w:r w:rsidRPr="00830805">
        <w:rPr>
          <w:rFonts w:ascii="Helvetica Neue" w:hAnsi="Helvetica Neue" w:cs="Arial"/>
          <w:sz w:val="18"/>
          <w:szCs w:val="18"/>
        </w:rPr>
        <w:t>Todas las demás que le otorguen las disposiciones aplicables.</w:t>
      </w:r>
    </w:p>
    <w:p w14:paraId="5D77969A" w14:textId="77777777" w:rsidR="002E29FE" w:rsidRPr="002E29FE" w:rsidRDefault="002E29FE" w:rsidP="002E29FE">
      <w:pPr>
        <w:spacing w:line="360" w:lineRule="auto"/>
        <w:jc w:val="both"/>
        <w:rPr>
          <w:rFonts w:ascii="Helvetica Neue" w:hAnsi="Helvetica Neue" w:cs="Arial"/>
          <w:sz w:val="18"/>
          <w:szCs w:val="18"/>
        </w:rPr>
      </w:pPr>
    </w:p>
    <w:p w14:paraId="4FD9754D" w14:textId="77777777"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QUINTO.</w:t>
      </w:r>
    </w:p>
    <w:p w14:paraId="6475DF44" w14:textId="77777777"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Atribuciones del Consejero Presidente</w:t>
      </w:r>
    </w:p>
    <w:p w14:paraId="19031ACF" w14:textId="77777777"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Corresponderá al Consejero Presidente las siguientes atribuciones:</w:t>
      </w:r>
    </w:p>
    <w:p w14:paraId="4A9E04A8" w14:textId="2FEF159D" w:rsidR="002E29FE" w:rsidRPr="00E77844" w:rsidRDefault="002E29FE" w:rsidP="002C5908">
      <w:pPr>
        <w:pStyle w:val="ListParagraph"/>
        <w:numPr>
          <w:ilvl w:val="0"/>
          <w:numId w:val="2"/>
        </w:numPr>
        <w:spacing w:line="360" w:lineRule="auto"/>
        <w:rPr>
          <w:rFonts w:ascii="Helvetica Neue" w:hAnsi="Helvetica Neue" w:cs="Arial"/>
          <w:sz w:val="18"/>
          <w:szCs w:val="18"/>
          <w:highlight w:val="yellow"/>
        </w:rPr>
      </w:pPr>
      <w:r w:rsidRPr="00E77844">
        <w:rPr>
          <w:rFonts w:ascii="Helvetica Neue" w:hAnsi="Helvetica Neue" w:cs="Arial"/>
          <w:sz w:val="18"/>
          <w:szCs w:val="18"/>
          <w:highlight w:val="yellow"/>
        </w:rPr>
        <w:t>Convocar</w:t>
      </w:r>
      <w:r w:rsidR="00F15CC7">
        <w:rPr>
          <w:rFonts w:ascii="Helvetica Neue" w:hAnsi="Helvetica Neue" w:cs="Arial"/>
          <w:sz w:val="18"/>
          <w:szCs w:val="18"/>
          <w:highlight w:val="yellow"/>
        </w:rPr>
        <w:t xml:space="preserve">, previo acuerdo con el Director General del Instituto de Pensiones, </w:t>
      </w:r>
      <w:r w:rsidRPr="00E77844">
        <w:rPr>
          <w:rFonts w:ascii="Helvetica Neue" w:hAnsi="Helvetica Neue" w:cs="Arial"/>
          <w:sz w:val="18"/>
          <w:szCs w:val="18"/>
          <w:highlight w:val="yellow"/>
        </w:rPr>
        <w:t xml:space="preserve">a </w:t>
      </w:r>
      <w:r w:rsidR="00F15CC7">
        <w:rPr>
          <w:rFonts w:ascii="Helvetica Neue" w:hAnsi="Helvetica Neue" w:cs="Arial"/>
          <w:sz w:val="18"/>
          <w:szCs w:val="18"/>
          <w:highlight w:val="yellow"/>
        </w:rPr>
        <w:t xml:space="preserve">las </w:t>
      </w:r>
      <w:r w:rsidRPr="00E77844">
        <w:rPr>
          <w:rFonts w:ascii="Helvetica Neue" w:hAnsi="Helvetica Neue" w:cs="Arial"/>
          <w:sz w:val="18"/>
          <w:szCs w:val="18"/>
          <w:highlight w:val="yellow"/>
        </w:rPr>
        <w:t xml:space="preserve">sesiones ordinarias y extraordinarias del </w:t>
      </w:r>
      <w:r w:rsidR="002B34F6" w:rsidRPr="00E77844">
        <w:rPr>
          <w:rFonts w:ascii="Helvetica Neue" w:hAnsi="Helvetica Neue" w:cs="Arial"/>
          <w:sz w:val="18"/>
          <w:szCs w:val="18"/>
          <w:highlight w:val="yellow"/>
        </w:rPr>
        <w:t>Consejo Directivo</w:t>
      </w:r>
      <w:r w:rsidRPr="00E77844">
        <w:rPr>
          <w:rFonts w:ascii="Helvetica Neue" w:hAnsi="Helvetica Neue" w:cs="Arial"/>
          <w:sz w:val="18"/>
          <w:szCs w:val="18"/>
          <w:highlight w:val="yellow"/>
        </w:rPr>
        <w:t>, con el auxilio del Secretario de Actas;</w:t>
      </w:r>
    </w:p>
    <w:p w14:paraId="2B258B35"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Presidir, conducir y participar, con voz y voto, en las sesiones del Consejo Directivo;</w:t>
      </w:r>
    </w:p>
    <w:p w14:paraId="5A5A327D" w14:textId="23F403B8"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 xml:space="preserve">Asegurar los apoyos institucionales necesarios para la buena marcha de las sesiones del </w:t>
      </w:r>
      <w:r w:rsidR="002B34F6">
        <w:rPr>
          <w:rFonts w:ascii="Helvetica Neue" w:hAnsi="Helvetica Neue" w:cs="Arial"/>
          <w:sz w:val="18"/>
          <w:szCs w:val="18"/>
        </w:rPr>
        <w:t>Consejo Directivo</w:t>
      </w:r>
      <w:r w:rsidRPr="00AB10A3">
        <w:rPr>
          <w:rFonts w:ascii="Helvetica Neue" w:hAnsi="Helvetica Neue" w:cs="Arial"/>
          <w:sz w:val="18"/>
          <w:szCs w:val="18"/>
        </w:rPr>
        <w:t xml:space="preserve"> y para hacer frente a cualquier eventualidad que obstaculice su desarrollo;</w:t>
      </w:r>
    </w:p>
    <w:p w14:paraId="514FD521" w14:textId="14921A6F"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 xml:space="preserve">Instruir al Secretario de Actas que garantice las condiciones indispensables para el desarrollo de las sesiones del </w:t>
      </w:r>
      <w:r w:rsidR="002B34F6">
        <w:rPr>
          <w:rFonts w:ascii="Helvetica Neue" w:hAnsi="Helvetica Neue" w:cs="Arial"/>
          <w:sz w:val="18"/>
          <w:szCs w:val="18"/>
        </w:rPr>
        <w:t>Consejo Directivo</w:t>
      </w:r>
      <w:r w:rsidRPr="00AB10A3">
        <w:rPr>
          <w:rFonts w:ascii="Helvetica Neue" w:hAnsi="Helvetica Neue" w:cs="Arial"/>
          <w:sz w:val="18"/>
          <w:szCs w:val="18"/>
        </w:rPr>
        <w:t>, en el supuesto de que por fuerza mayor o caso fortuito, ésta tenga que celebrarse fuera de las instalaciones del Instituto;</w:t>
      </w:r>
    </w:p>
    <w:p w14:paraId="7EB02628"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Verificar, por conducto del Secretario Actas, el quórum de asistencia de los Consejeros en la sesión del Consejo Directivo;</w:t>
      </w:r>
    </w:p>
    <w:p w14:paraId="46B4BE33"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Declarar la existencia del quórum legal de los Consejeros en la sesión respectiva;</w:t>
      </w:r>
    </w:p>
    <w:p w14:paraId="1EF17323"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Someter el proyecto de orden del día de las sesiones a aprobación de los integrantes del Consejo Directivo</w:t>
      </w:r>
    </w:p>
    <w:p w14:paraId="2FDAB991"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Preguntar a los Consejeros si tienen algún asunto general que deseen incluir para la sesión;</w:t>
      </w:r>
    </w:p>
    <w:p w14:paraId="750DBDD3"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Instruir al Secretario de Actas para que incluya asuntos generales en el orden del día, cuando algún Consejero lo haya propuesto una vez iniciada la sesión;</w:t>
      </w:r>
    </w:p>
    <w:p w14:paraId="2B3832CD"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Iniciar y levantar las sesiones del Consejo Directivo, así como decretar los recesos previa cons</w:t>
      </w:r>
      <w:r w:rsidR="00AB10A3" w:rsidRPr="00AB10A3">
        <w:rPr>
          <w:rFonts w:ascii="Helvetica Neue" w:hAnsi="Helvetica Neue" w:cs="Arial"/>
          <w:sz w:val="18"/>
          <w:szCs w:val="18"/>
        </w:rPr>
        <w:t xml:space="preserve">ulta, a dicho cuerpo </w:t>
      </w:r>
      <w:r w:rsidRPr="00AB10A3">
        <w:rPr>
          <w:rFonts w:ascii="Helvetica Neue" w:hAnsi="Helvetica Neue" w:cs="Arial"/>
          <w:sz w:val="18"/>
          <w:szCs w:val="18"/>
        </w:rPr>
        <w:t>colegiado;</w:t>
      </w:r>
    </w:p>
    <w:p w14:paraId="2601B2B9"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Conceder el uso de la palabra en el orden solicitado a los integrantes del Consejo Directivo;</w:t>
      </w:r>
    </w:p>
    <w:p w14:paraId="2A322B4A"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Otorgar la palabra a un invitado, a petición de algún Consejero;</w:t>
      </w:r>
    </w:p>
    <w:p w14:paraId="61B385AE"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Coordinar el debate de las sesiones y moderar la discusión en las mismas;</w:t>
      </w:r>
    </w:p>
    <w:p w14:paraId="3F1C4F35"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 xml:space="preserve">Solicitar a los Consejeros que concluyan su intervención en la exposición y discusión de un asunto, en los casos en los que se excedan del tiempo previsto </w:t>
      </w:r>
      <w:commentRangeStart w:id="31"/>
      <w:r w:rsidRPr="00AB10A3">
        <w:rPr>
          <w:rFonts w:ascii="Helvetica Neue" w:hAnsi="Helvetica Neue" w:cs="Arial"/>
          <w:sz w:val="18"/>
          <w:szCs w:val="18"/>
        </w:rPr>
        <w:t>en los presentes Lineamientos;</w:t>
      </w:r>
      <w:commentRangeEnd w:id="31"/>
      <w:r w:rsidR="00A46413">
        <w:rPr>
          <w:rStyle w:val="CommentReference"/>
        </w:rPr>
        <w:commentReference w:id="31"/>
      </w:r>
    </w:p>
    <w:p w14:paraId="3C178CC8"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Consultar a los integrantes del Consejo Directivo si un asunto ha sido suficientemente discutido, o bien, si requiere ser diferido;</w:t>
      </w:r>
    </w:p>
    <w:p w14:paraId="6E80970A"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Someter a consideración del Consejo Directivo cualquier asunto competencia del Instituto;</w:t>
      </w:r>
    </w:p>
    <w:p w14:paraId="562F5849" w14:textId="77777777" w:rsidR="002E29FE" w:rsidRPr="001A60A9" w:rsidRDefault="002E29FE" w:rsidP="002C5908">
      <w:pPr>
        <w:pStyle w:val="ListParagraph"/>
        <w:numPr>
          <w:ilvl w:val="0"/>
          <w:numId w:val="2"/>
        </w:numPr>
        <w:spacing w:line="360" w:lineRule="auto"/>
        <w:rPr>
          <w:rFonts w:ascii="Helvetica Neue" w:hAnsi="Helvetica Neue" w:cs="Arial"/>
          <w:sz w:val="18"/>
          <w:szCs w:val="18"/>
        </w:rPr>
      </w:pPr>
      <w:r w:rsidRPr="001A60A9">
        <w:rPr>
          <w:rFonts w:ascii="Helvetica Neue" w:hAnsi="Helvetica Neue" w:cs="Arial"/>
          <w:sz w:val="18"/>
          <w:szCs w:val="18"/>
        </w:rPr>
        <w:t>Someter a votación los proyectos de acuerdos y/o dictámenes, por medio del Secretario de Actas;</w:t>
      </w:r>
    </w:p>
    <w:p w14:paraId="715AD9E2" w14:textId="77777777" w:rsidR="002E29FE" w:rsidRPr="001A60A9" w:rsidRDefault="002E29FE" w:rsidP="002C5908">
      <w:pPr>
        <w:pStyle w:val="ListParagraph"/>
        <w:numPr>
          <w:ilvl w:val="0"/>
          <w:numId w:val="2"/>
        </w:numPr>
        <w:spacing w:line="360" w:lineRule="auto"/>
        <w:rPr>
          <w:rFonts w:ascii="Helvetica Neue" w:hAnsi="Helvetica Neue" w:cs="Arial"/>
          <w:sz w:val="18"/>
          <w:szCs w:val="18"/>
        </w:rPr>
      </w:pPr>
      <w:r w:rsidRPr="001A60A9">
        <w:rPr>
          <w:rFonts w:ascii="Helvetica Neue" w:hAnsi="Helvetica Neue" w:cs="Arial"/>
          <w:sz w:val="18"/>
          <w:szCs w:val="18"/>
        </w:rPr>
        <w:t>Ejercer voto de calidad cuando haya empate en la votación;</w:t>
      </w:r>
    </w:p>
    <w:p w14:paraId="4565AC7C"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Tomar la protesta de ley, cuando se integre un nuevo miembro al Consejo Directivo, y</w:t>
      </w:r>
    </w:p>
    <w:p w14:paraId="6896F4C6" w14:textId="77777777" w:rsidR="002E29FE" w:rsidRPr="00AB10A3" w:rsidRDefault="002E29FE" w:rsidP="002C5908">
      <w:pPr>
        <w:pStyle w:val="ListParagraph"/>
        <w:numPr>
          <w:ilvl w:val="0"/>
          <w:numId w:val="2"/>
        </w:numPr>
        <w:spacing w:line="360" w:lineRule="auto"/>
        <w:rPr>
          <w:rFonts w:ascii="Helvetica Neue" w:hAnsi="Helvetica Neue" w:cs="Arial"/>
          <w:sz w:val="18"/>
          <w:szCs w:val="18"/>
        </w:rPr>
      </w:pPr>
      <w:r w:rsidRPr="00AB10A3">
        <w:rPr>
          <w:rFonts w:ascii="Helvetica Neue" w:hAnsi="Helvetica Neue" w:cs="Arial"/>
          <w:sz w:val="18"/>
          <w:szCs w:val="18"/>
        </w:rPr>
        <w:t>Todas las demás que le otorguen las disposiciones aplicables.</w:t>
      </w:r>
    </w:p>
    <w:p w14:paraId="02394712" w14:textId="77777777" w:rsidR="002E29FE" w:rsidRPr="002E29FE" w:rsidRDefault="002E29FE" w:rsidP="002E29FE">
      <w:pPr>
        <w:spacing w:line="360" w:lineRule="auto"/>
        <w:jc w:val="both"/>
        <w:rPr>
          <w:rFonts w:ascii="Helvetica Neue" w:hAnsi="Helvetica Neue" w:cs="Arial"/>
          <w:sz w:val="18"/>
          <w:szCs w:val="18"/>
        </w:rPr>
      </w:pPr>
    </w:p>
    <w:p w14:paraId="6A6829AB" w14:textId="77777777"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SEXTO.</w:t>
      </w:r>
    </w:p>
    <w:p w14:paraId="391384CD" w14:textId="3833B8FF" w:rsidR="002E29FE" w:rsidRPr="00AB10A3" w:rsidRDefault="002E29FE" w:rsidP="002E29FE">
      <w:pPr>
        <w:spacing w:line="360" w:lineRule="auto"/>
        <w:jc w:val="both"/>
        <w:rPr>
          <w:rFonts w:ascii="Helvetica Neue" w:hAnsi="Helvetica Neue" w:cs="Arial"/>
          <w:b/>
          <w:sz w:val="18"/>
          <w:szCs w:val="18"/>
        </w:rPr>
      </w:pPr>
      <w:r w:rsidRPr="00AB10A3">
        <w:rPr>
          <w:rFonts w:ascii="Helvetica Neue" w:hAnsi="Helvetica Neue" w:cs="Arial"/>
          <w:b/>
          <w:sz w:val="18"/>
          <w:szCs w:val="18"/>
        </w:rPr>
        <w:t xml:space="preserve">Atribuciones de los </w:t>
      </w:r>
      <w:r w:rsidR="003B6D1C">
        <w:rPr>
          <w:rFonts w:ascii="Helvetica Neue" w:hAnsi="Helvetica Neue" w:cs="Arial"/>
          <w:b/>
          <w:sz w:val="18"/>
          <w:szCs w:val="18"/>
        </w:rPr>
        <w:t>Consejeros</w:t>
      </w:r>
    </w:p>
    <w:p w14:paraId="3CDA8ABC" w14:textId="77777777"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Corresponde a los Consejeros las siguientes atribuciones:</w:t>
      </w:r>
    </w:p>
    <w:p w14:paraId="2709151B" w14:textId="77777777" w:rsidR="00AB10A3" w:rsidRPr="002E29FE" w:rsidRDefault="00AB10A3" w:rsidP="002E29FE">
      <w:pPr>
        <w:spacing w:line="360" w:lineRule="auto"/>
        <w:jc w:val="both"/>
        <w:rPr>
          <w:rFonts w:ascii="Helvetica Neue" w:hAnsi="Helvetica Neue" w:cs="Arial"/>
          <w:sz w:val="18"/>
          <w:szCs w:val="18"/>
        </w:rPr>
      </w:pPr>
    </w:p>
    <w:p w14:paraId="227B793D"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Solicitar al Consejero Presidente, al menos con otros dos Consejeros, la celebración de una sesión extraordinaria;</w:t>
      </w:r>
    </w:p>
    <w:p w14:paraId="75E6D71F"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Participar en las sesiones y votar los asuntos que sean presentados al Consejo Directivo;</w:t>
      </w:r>
    </w:p>
    <w:p w14:paraId="33D7C8C8"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Proporcionar al Consejo Directivo la información que les sea solicitada en el ámbito de su competencia;</w:t>
      </w:r>
    </w:p>
    <w:p w14:paraId="0FA92EEA" w14:textId="4263B635" w:rsidR="002E29FE" w:rsidRPr="00F15CC7" w:rsidRDefault="00F15CC7" w:rsidP="002C5908">
      <w:pPr>
        <w:pStyle w:val="ListParagraph"/>
        <w:numPr>
          <w:ilvl w:val="0"/>
          <w:numId w:val="3"/>
        </w:numPr>
        <w:spacing w:line="360" w:lineRule="auto"/>
        <w:rPr>
          <w:rFonts w:ascii="Helvetica Neue" w:hAnsi="Helvetica Neue" w:cs="Arial"/>
          <w:sz w:val="18"/>
          <w:szCs w:val="18"/>
          <w:highlight w:val="yellow"/>
        </w:rPr>
      </w:pPr>
      <w:r w:rsidRPr="00F15CC7">
        <w:rPr>
          <w:rFonts w:ascii="Helvetica Neue" w:hAnsi="Helvetica Neue" w:cs="Arial"/>
          <w:sz w:val="18"/>
          <w:szCs w:val="18"/>
          <w:highlight w:val="yellow"/>
        </w:rPr>
        <w:t xml:space="preserve">Proponer al Consejero Presidente, la integración en el orden del día </w:t>
      </w:r>
      <w:r w:rsidR="002E29FE" w:rsidRPr="00F15CC7">
        <w:rPr>
          <w:rFonts w:ascii="Helvetica Neue" w:hAnsi="Helvetica Neue" w:cs="Arial"/>
          <w:sz w:val="18"/>
          <w:szCs w:val="18"/>
          <w:highlight w:val="yellow"/>
        </w:rPr>
        <w:t>del Consejo Directivo cualquier asunto competencia del Instituto;</w:t>
      </w:r>
    </w:p>
    <w:p w14:paraId="6879905C" w14:textId="636F1D5F" w:rsidR="002E29FE" w:rsidRPr="00F15CC7" w:rsidRDefault="00F15CC7" w:rsidP="002C5908">
      <w:pPr>
        <w:pStyle w:val="ListParagraph"/>
        <w:numPr>
          <w:ilvl w:val="0"/>
          <w:numId w:val="3"/>
        </w:numPr>
        <w:spacing w:line="360" w:lineRule="auto"/>
        <w:rPr>
          <w:rFonts w:ascii="Helvetica Neue" w:hAnsi="Helvetica Neue" w:cs="Arial"/>
          <w:sz w:val="18"/>
          <w:szCs w:val="18"/>
          <w:highlight w:val="yellow"/>
        </w:rPr>
      </w:pPr>
      <w:r w:rsidRPr="00F15CC7">
        <w:rPr>
          <w:rFonts w:ascii="Helvetica Neue" w:hAnsi="Helvetica Neue" w:cs="Arial"/>
          <w:sz w:val="18"/>
          <w:szCs w:val="18"/>
          <w:highlight w:val="yellow"/>
        </w:rPr>
        <w:t xml:space="preserve">Solicitar al Consejero Presidente </w:t>
      </w:r>
      <w:r w:rsidR="002E29FE" w:rsidRPr="00F15CC7">
        <w:rPr>
          <w:rFonts w:ascii="Helvetica Neue" w:hAnsi="Helvetica Neue" w:cs="Arial"/>
          <w:sz w:val="18"/>
          <w:szCs w:val="18"/>
          <w:highlight w:val="yellow"/>
        </w:rPr>
        <w:t>la inclusión o retiro de asuntos en el proyecto de orden del día, antes del inicio de la sesión, o cuando lo estimen pertinente;</w:t>
      </w:r>
    </w:p>
    <w:p w14:paraId="1AA412F5"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commentRangeStart w:id="32"/>
      <w:r w:rsidRPr="00AB10A3">
        <w:rPr>
          <w:rFonts w:ascii="Helvetica Neue" w:hAnsi="Helvetica Neue" w:cs="Arial"/>
          <w:sz w:val="18"/>
          <w:szCs w:val="18"/>
        </w:rPr>
        <w:t>Excusarse oportunamente de conocer, opinar y votar sobre los asuntos en los que exista conflicto de intereses o situaciones que le impidan resolver un asunto de su competencia con plena independencia, profesionalismo e imparcialidad</w:t>
      </w:r>
      <w:commentRangeEnd w:id="32"/>
      <w:r w:rsidR="00CE528D">
        <w:rPr>
          <w:rStyle w:val="CommentReference"/>
        </w:rPr>
        <w:commentReference w:id="32"/>
      </w:r>
      <w:r w:rsidRPr="00AB10A3">
        <w:rPr>
          <w:rFonts w:ascii="Helvetica Neue" w:hAnsi="Helvetica Neue" w:cs="Arial"/>
          <w:sz w:val="18"/>
          <w:szCs w:val="18"/>
        </w:rPr>
        <w:t>;</w:t>
      </w:r>
    </w:p>
    <w:p w14:paraId="23780C4F"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Comunicar al Consejero Presidente, al inicio de una sesión, si asisten invitados a la misma, así como el nombre de éstos;</w:t>
      </w:r>
    </w:p>
    <w:p w14:paraId="4F7CFB3B" w14:textId="2480C158" w:rsidR="002E29FE" w:rsidRPr="00AB10A3" w:rsidRDefault="002E29FE" w:rsidP="002C5908">
      <w:pPr>
        <w:pStyle w:val="ListParagraph"/>
        <w:numPr>
          <w:ilvl w:val="0"/>
          <w:numId w:val="3"/>
        </w:numPr>
        <w:spacing w:line="360" w:lineRule="auto"/>
        <w:rPr>
          <w:rFonts w:ascii="Helvetica Neue" w:hAnsi="Helvetica Neue" w:cs="Arial"/>
          <w:sz w:val="18"/>
          <w:szCs w:val="18"/>
        </w:rPr>
      </w:pPr>
      <w:commentRangeStart w:id="33"/>
      <w:r w:rsidRPr="00AB10A3">
        <w:rPr>
          <w:rFonts w:ascii="Helvetica Neue" w:hAnsi="Helvetica Neue" w:cs="Arial"/>
          <w:sz w:val="18"/>
          <w:szCs w:val="18"/>
        </w:rPr>
        <w:t xml:space="preserve">Hacer del conocimiento del </w:t>
      </w:r>
      <w:r w:rsidR="002B34F6">
        <w:rPr>
          <w:rFonts w:ascii="Helvetica Neue" w:hAnsi="Helvetica Neue" w:cs="Arial"/>
          <w:sz w:val="18"/>
          <w:szCs w:val="18"/>
        </w:rPr>
        <w:t>Consejo Directivo</w:t>
      </w:r>
      <w:r w:rsidR="002B34F6" w:rsidRPr="00AB10A3">
        <w:rPr>
          <w:rFonts w:ascii="Helvetica Neue" w:hAnsi="Helvetica Neue" w:cs="Arial"/>
          <w:sz w:val="18"/>
          <w:szCs w:val="18"/>
        </w:rPr>
        <w:t xml:space="preserve"> </w:t>
      </w:r>
      <w:r w:rsidRPr="00AB10A3">
        <w:rPr>
          <w:rFonts w:ascii="Helvetica Neue" w:hAnsi="Helvetica Neue" w:cs="Arial"/>
          <w:sz w:val="18"/>
          <w:szCs w:val="18"/>
        </w:rPr>
        <w:t xml:space="preserve">la recusación que requiere alguna de las partes involucradas en algún proyecto de resolución o acuerdo, con respecto a su persona o a otro de los </w:t>
      </w:r>
      <w:r w:rsidR="009E3E83">
        <w:rPr>
          <w:rFonts w:ascii="Helvetica Neue" w:hAnsi="Helvetica Neue" w:cs="Arial"/>
          <w:sz w:val="18"/>
          <w:szCs w:val="18"/>
        </w:rPr>
        <w:t>Consejeros</w:t>
      </w:r>
      <w:r w:rsidRPr="00AB10A3">
        <w:rPr>
          <w:rFonts w:ascii="Helvetica Neue" w:hAnsi="Helvetica Neue" w:cs="Arial"/>
          <w:sz w:val="18"/>
          <w:szCs w:val="18"/>
        </w:rPr>
        <w:t>, para lo que deberá acompañar el escrito respectivo</w:t>
      </w:r>
      <w:commentRangeEnd w:id="33"/>
      <w:r w:rsidR="00CE528D">
        <w:rPr>
          <w:rStyle w:val="CommentReference"/>
        </w:rPr>
        <w:commentReference w:id="33"/>
      </w:r>
      <w:r w:rsidRPr="00AB10A3">
        <w:rPr>
          <w:rFonts w:ascii="Helvetica Neue" w:hAnsi="Helvetica Neue" w:cs="Arial"/>
          <w:sz w:val="18"/>
          <w:szCs w:val="18"/>
        </w:rPr>
        <w:t>;</w:t>
      </w:r>
    </w:p>
    <w:p w14:paraId="08BED9AF"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Manifestar por escrito lo que considere pertinente, cuando se le solicite recusarse;</w:t>
      </w:r>
    </w:p>
    <w:p w14:paraId="694BEB74" w14:textId="0314A5EB" w:rsidR="002E29FE" w:rsidRPr="001A60A9" w:rsidRDefault="002E29FE" w:rsidP="002C5908">
      <w:pPr>
        <w:pStyle w:val="ListParagraph"/>
        <w:numPr>
          <w:ilvl w:val="0"/>
          <w:numId w:val="3"/>
        </w:numPr>
        <w:spacing w:line="360" w:lineRule="auto"/>
        <w:rPr>
          <w:rFonts w:ascii="Helvetica Neue" w:hAnsi="Helvetica Neue" w:cs="Arial"/>
          <w:sz w:val="18"/>
          <w:szCs w:val="18"/>
        </w:rPr>
      </w:pPr>
      <w:commentRangeStart w:id="34"/>
      <w:r w:rsidRPr="001A60A9">
        <w:rPr>
          <w:rFonts w:ascii="Helvetica Neue" w:hAnsi="Helvetica Neue" w:cs="Arial"/>
          <w:sz w:val="18"/>
          <w:szCs w:val="18"/>
        </w:rPr>
        <w:t xml:space="preserve">Conducir el desarrollo de la sesión en aquellos casos en los que el </w:t>
      </w:r>
      <w:r w:rsidR="00CB1BD3" w:rsidRPr="001A60A9">
        <w:rPr>
          <w:rFonts w:ascii="Helvetica Neue" w:hAnsi="Helvetica Neue" w:cs="Arial"/>
          <w:sz w:val="18"/>
          <w:szCs w:val="18"/>
        </w:rPr>
        <w:t>Consejero</w:t>
      </w:r>
      <w:r w:rsidRPr="001A60A9">
        <w:rPr>
          <w:rFonts w:ascii="Helvetica Neue" w:hAnsi="Helvetica Neue" w:cs="Arial"/>
          <w:sz w:val="18"/>
          <w:szCs w:val="18"/>
        </w:rPr>
        <w:t xml:space="preserve"> Presidente deba ausentarse momentáneamente de la misma</w:t>
      </w:r>
      <w:commentRangeEnd w:id="34"/>
      <w:r w:rsidR="00CE528D">
        <w:rPr>
          <w:rStyle w:val="CommentReference"/>
        </w:rPr>
        <w:commentReference w:id="34"/>
      </w:r>
      <w:r w:rsidRPr="001A60A9">
        <w:rPr>
          <w:rFonts w:ascii="Helvetica Neue" w:hAnsi="Helvetica Neue" w:cs="Arial"/>
          <w:sz w:val="18"/>
          <w:szCs w:val="18"/>
        </w:rPr>
        <w:t>;</w:t>
      </w:r>
    </w:p>
    <w:p w14:paraId="2094BB20"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Proponer el diferimiento o retiro de un proyecto de acuerdo una vez que haya sido aprobado el orden del día, cuando se considere que no se cuenta con suficientes elementos para resolver sobre el mismo;</w:t>
      </w:r>
    </w:p>
    <w:p w14:paraId="04DB8961"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Presentar, para su discusión, los proyectos de acuerdos o en su caso, instruir al Secretario de Actas para que realice lo anterior;</w:t>
      </w:r>
    </w:p>
    <w:p w14:paraId="7531FE0A"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Solicitar al Consejero Presidente otorgue la palabra a los invitados;</w:t>
      </w:r>
    </w:p>
    <w:p w14:paraId="19EBC17E"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Solicitar al Consejero Presidente o al que presida la sesión, las mociones que sean necesarias para garantizar el desarrollo de las sesiones del Consejo Directivo;</w:t>
      </w:r>
    </w:p>
    <w:p w14:paraId="046ABBFE"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Emitir voto disidente o particular de resoluciones y acuerdos;</w:t>
      </w:r>
    </w:p>
    <w:p w14:paraId="0DBAC21D"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Suscribir los acuerdos y actas del Consejo Directivo;</w:t>
      </w:r>
    </w:p>
    <w:p w14:paraId="50B586E9"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Formular observaciones a las actas de las sesiones del Consejo Directivo, y</w:t>
      </w:r>
    </w:p>
    <w:p w14:paraId="5F057135" w14:textId="77777777" w:rsidR="002E29FE" w:rsidRPr="00AB10A3" w:rsidRDefault="002E29FE" w:rsidP="002C5908">
      <w:pPr>
        <w:pStyle w:val="ListParagraph"/>
        <w:numPr>
          <w:ilvl w:val="0"/>
          <w:numId w:val="3"/>
        </w:numPr>
        <w:spacing w:line="360" w:lineRule="auto"/>
        <w:rPr>
          <w:rFonts w:ascii="Helvetica Neue" w:hAnsi="Helvetica Neue" w:cs="Arial"/>
          <w:sz w:val="18"/>
          <w:szCs w:val="18"/>
        </w:rPr>
      </w:pPr>
      <w:r w:rsidRPr="00AB10A3">
        <w:rPr>
          <w:rFonts w:ascii="Helvetica Neue" w:hAnsi="Helvetica Neue" w:cs="Arial"/>
          <w:sz w:val="18"/>
          <w:szCs w:val="18"/>
        </w:rPr>
        <w:t>Todas las demás que les otorguen las disposiciones aplicables.</w:t>
      </w:r>
    </w:p>
    <w:p w14:paraId="6ED4F2EA" w14:textId="77777777" w:rsidR="002E29FE" w:rsidRPr="002E29FE" w:rsidRDefault="002E29FE" w:rsidP="002E29FE">
      <w:pPr>
        <w:spacing w:line="360" w:lineRule="auto"/>
        <w:jc w:val="both"/>
        <w:rPr>
          <w:rFonts w:ascii="Helvetica Neue" w:hAnsi="Helvetica Neue" w:cs="Arial"/>
          <w:sz w:val="18"/>
          <w:szCs w:val="18"/>
        </w:rPr>
      </w:pPr>
    </w:p>
    <w:p w14:paraId="7A77F417"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III</w:t>
      </w:r>
    </w:p>
    <w:p w14:paraId="66DC0493"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ATRIBUCIONES Y OBLIGACIONES</w:t>
      </w:r>
    </w:p>
    <w:p w14:paraId="21A85CBD"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DEL SECRETARIO DE ACTAS RELACIONADAS CON LAS SESIONES</w:t>
      </w:r>
    </w:p>
    <w:p w14:paraId="52FA7043"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SÉPTIMO.</w:t>
      </w:r>
    </w:p>
    <w:p w14:paraId="6CB19D9E"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Atribuciones del Secretario de Actas</w:t>
      </w:r>
    </w:p>
    <w:p w14:paraId="74F8AA16" w14:textId="6166E7ED" w:rsidR="00A747F6"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El Secretario </w:t>
      </w:r>
      <w:r w:rsidR="00F15CC7">
        <w:rPr>
          <w:rFonts w:ascii="Helvetica Neue" w:hAnsi="Helvetica Neue" w:cs="Arial"/>
          <w:sz w:val="18"/>
          <w:szCs w:val="18"/>
        </w:rPr>
        <w:t xml:space="preserve">de Actas </w:t>
      </w:r>
      <w:r w:rsidRPr="002E29FE">
        <w:rPr>
          <w:rFonts w:ascii="Helvetica Neue" w:hAnsi="Helvetica Neue" w:cs="Arial"/>
          <w:sz w:val="18"/>
          <w:szCs w:val="18"/>
        </w:rPr>
        <w:t>tendrá las siguientes atribuciones:</w:t>
      </w:r>
    </w:p>
    <w:p w14:paraId="02A1F938" w14:textId="77777777" w:rsidR="00A747F6" w:rsidRPr="002E29FE" w:rsidRDefault="00A747F6" w:rsidP="002E29FE">
      <w:pPr>
        <w:spacing w:line="360" w:lineRule="auto"/>
        <w:jc w:val="both"/>
        <w:rPr>
          <w:rFonts w:ascii="Helvetica Neue" w:hAnsi="Helvetica Neue" w:cs="Arial"/>
          <w:sz w:val="18"/>
          <w:szCs w:val="18"/>
        </w:rPr>
      </w:pPr>
    </w:p>
    <w:p w14:paraId="6C5E63AC" w14:textId="16B378B2" w:rsidR="00E77844" w:rsidRPr="00E77844" w:rsidRDefault="00E77844" w:rsidP="00E77844">
      <w:pPr>
        <w:pStyle w:val="ListParagraph"/>
        <w:numPr>
          <w:ilvl w:val="0"/>
          <w:numId w:val="7"/>
        </w:numPr>
        <w:spacing w:line="360" w:lineRule="auto"/>
        <w:rPr>
          <w:rFonts w:ascii="Helvetica Neue" w:hAnsi="Helvetica Neue" w:cs="Arial"/>
          <w:sz w:val="18"/>
          <w:szCs w:val="18"/>
          <w:highlight w:val="yellow"/>
        </w:rPr>
      </w:pPr>
      <w:r w:rsidRPr="00E77844">
        <w:rPr>
          <w:rFonts w:ascii="Helvetica Neue" w:hAnsi="Helvetica Neue" w:cs="Arial"/>
          <w:sz w:val="18"/>
          <w:szCs w:val="18"/>
          <w:highlight w:val="yellow"/>
        </w:rPr>
        <w:t>Realizar las acciones necesarias para el desarrollo óptimo de las sesiones;</w:t>
      </w:r>
    </w:p>
    <w:p w14:paraId="1AE28A20" w14:textId="43A0014B"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 xml:space="preserve">Auxiliar al </w:t>
      </w:r>
      <w:r w:rsidR="00CB1BD3">
        <w:rPr>
          <w:rFonts w:ascii="Helvetica Neue" w:hAnsi="Helvetica Neue" w:cs="Arial"/>
          <w:sz w:val="18"/>
          <w:szCs w:val="18"/>
        </w:rPr>
        <w:t>Consejero</w:t>
      </w:r>
      <w:r w:rsidRPr="00A747F6">
        <w:rPr>
          <w:rFonts w:ascii="Helvetica Neue" w:hAnsi="Helvetica Neue" w:cs="Arial"/>
          <w:sz w:val="18"/>
          <w:szCs w:val="18"/>
        </w:rPr>
        <w:t xml:space="preserve"> Presidente en la conducción de las sesiones del </w:t>
      </w:r>
      <w:r w:rsidR="002B34F6">
        <w:rPr>
          <w:rFonts w:ascii="Helvetica Neue" w:hAnsi="Helvetica Neue" w:cs="Arial"/>
          <w:sz w:val="18"/>
          <w:szCs w:val="18"/>
        </w:rPr>
        <w:t>Consejo Directivo</w:t>
      </w:r>
      <w:r w:rsidRPr="00A747F6">
        <w:rPr>
          <w:rFonts w:ascii="Helvetica Neue" w:hAnsi="Helvetica Neue" w:cs="Arial"/>
          <w:sz w:val="18"/>
          <w:szCs w:val="18"/>
        </w:rPr>
        <w:t xml:space="preserve">; </w:t>
      </w:r>
    </w:p>
    <w:p w14:paraId="7FD9AA9E" w14:textId="20A64266" w:rsidR="002E29FE" w:rsidRPr="00E77844" w:rsidRDefault="00F15CC7" w:rsidP="002C5908">
      <w:pPr>
        <w:pStyle w:val="ListParagraph"/>
        <w:numPr>
          <w:ilvl w:val="0"/>
          <w:numId w:val="7"/>
        </w:numPr>
        <w:spacing w:line="360" w:lineRule="auto"/>
        <w:rPr>
          <w:rFonts w:ascii="Helvetica Neue" w:hAnsi="Helvetica Neue" w:cs="Arial"/>
          <w:sz w:val="18"/>
          <w:szCs w:val="18"/>
          <w:highlight w:val="yellow"/>
        </w:rPr>
      </w:pPr>
      <w:r>
        <w:rPr>
          <w:rFonts w:ascii="Helvetica Neue" w:hAnsi="Helvetica Neue" w:cs="Arial"/>
          <w:sz w:val="18"/>
          <w:szCs w:val="18"/>
          <w:highlight w:val="yellow"/>
        </w:rPr>
        <w:t xml:space="preserve">Auxiliar al </w:t>
      </w:r>
      <w:r w:rsidR="00CB1BD3" w:rsidRPr="00E77844">
        <w:rPr>
          <w:rFonts w:ascii="Helvetica Neue" w:hAnsi="Helvetica Neue" w:cs="Arial"/>
          <w:sz w:val="18"/>
          <w:szCs w:val="18"/>
          <w:highlight w:val="yellow"/>
        </w:rPr>
        <w:t>Consejero</w:t>
      </w:r>
      <w:r w:rsidR="002E29FE" w:rsidRPr="00E77844">
        <w:rPr>
          <w:rFonts w:ascii="Helvetica Neue" w:hAnsi="Helvetica Neue" w:cs="Arial"/>
          <w:sz w:val="18"/>
          <w:szCs w:val="18"/>
          <w:highlight w:val="yellow"/>
        </w:rPr>
        <w:t xml:space="preserve"> Presidente en la convocatoria a las sesiones del </w:t>
      </w:r>
      <w:r w:rsidR="002B34F6" w:rsidRPr="00E77844">
        <w:rPr>
          <w:rFonts w:ascii="Helvetica Neue" w:hAnsi="Helvetica Neue" w:cs="Arial"/>
          <w:sz w:val="18"/>
          <w:szCs w:val="18"/>
          <w:highlight w:val="yellow"/>
        </w:rPr>
        <w:t>Consejo Directivo</w:t>
      </w:r>
      <w:r w:rsidR="002E29FE" w:rsidRPr="00E77844">
        <w:rPr>
          <w:rFonts w:ascii="Helvetica Neue" w:hAnsi="Helvetica Neue" w:cs="Arial"/>
          <w:sz w:val="18"/>
          <w:szCs w:val="18"/>
          <w:highlight w:val="yellow"/>
        </w:rPr>
        <w:t>;</w:t>
      </w:r>
    </w:p>
    <w:p w14:paraId="5C735AB2" w14:textId="099DCDC8" w:rsidR="002E29FE" w:rsidRPr="00E77844" w:rsidRDefault="002E29FE" w:rsidP="002C5908">
      <w:pPr>
        <w:pStyle w:val="ListParagraph"/>
        <w:numPr>
          <w:ilvl w:val="0"/>
          <w:numId w:val="7"/>
        </w:numPr>
        <w:spacing w:line="360" w:lineRule="auto"/>
        <w:rPr>
          <w:rFonts w:ascii="Helvetica Neue" w:hAnsi="Helvetica Neue" w:cs="Arial"/>
          <w:sz w:val="18"/>
          <w:szCs w:val="18"/>
          <w:highlight w:val="yellow"/>
        </w:rPr>
      </w:pPr>
      <w:r w:rsidRPr="00A747F6">
        <w:rPr>
          <w:rFonts w:ascii="Helvetica Neue" w:hAnsi="Helvetica Neue" w:cs="Arial"/>
          <w:sz w:val="18"/>
          <w:szCs w:val="18"/>
        </w:rPr>
        <w:t>Supervisar la integración de los proyectos de acuerdos que</w:t>
      </w:r>
      <w:r w:rsidR="00F15CC7">
        <w:rPr>
          <w:rFonts w:ascii="Helvetica Neue" w:hAnsi="Helvetica Neue" w:cs="Arial"/>
          <w:sz w:val="18"/>
          <w:szCs w:val="18"/>
        </w:rPr>
        <w:t xml:space="preserve"> se </w:t>
      </w:r>
      <w:r w:rsidRPr="00A747F6">
        <w:rPr>
          <w:rFonts w:ascii="Helvetica Neue" w:hAnsi="Helvetica Neue" w:cs="Arial"/>
          <w:sz w:val="18"/>
          <w:szCs w:val="18"/>
        </w:rPr>
        <w:t xml:space="preserve">realicen a </w:t>
      </w:r>
      <w:r w:rsidRPr="00E77844">
        <w:rPr>
          <w:rFonts w:ascii="Helvetica Neue" w:hAnsi="Helvetica Neue" w:cs="Arial"/>
          <w:sz w:val="18"/>
          <w:szCs w:val="18"/>
          <w:highlight w:val="yellow"/>
        </w:rPr>
        <w:t xml:space="preserve">partir de los insumos </w:t>
      </w:r>
      <w:r w:rsidR="00E77844" w:rsidRPr="00E77844">
        <w:rPr>
          <w:rFonts w:ascii="Helvetica Neue" w:hAnsi="Helvetica Neue" w:cs="Arial"/>
          <w:sz w:val="18"/>
          <w:szCs w:val="18"/>
          <w:highlight w:val="yellow"/>
        </w:rPr>
        <w:t xml:space="preserve">de fundamentación y motivación </w:t>
      </w:r>
      <w:r w:rsidRPr="00E77844">
        <w:rPr>
          <w:rFonts w:ascii="Helvetica Neue" w:hAnsi="Helvetica Neue" w:cs="Arial"/>
          <w:sz w:val="18"/>
          <w:szCs w:val="18"/>
          <w:highlight w:val="yellow"/>
        </w:rPr>
        <w:t>le sean proporcionados por las unidades administrativas</w:t>
      </w:r>
      <w:r w:rsidR="00E77844" w:rsidRPr="00E77844">
        <w:rPr>
          <w:rFonts w:ascii="Helvetica Neue" w:hAnsi="Helvetica Neue" w:cs="Arial"/>
          <w:sz w:val="18"/>
          <w:szCs w:val="18"/>
          <w:highlight w:val="yellow"/>
        </w:rPr>
        <w:t xml:space="preserve"> </w:t>
      </w:r>
      <w:r w:rsidR="00F15CC7">
        <w:rPr>
          <w:rFonts w:ascii="Helvetica Neue" w:hAnsi="Helvetica Neue" w:cs="Arial"/>
          <w:sz w:val="18"/>
          <w:szCs w:val="18"/>
          <w:highlight w:val="yellow"/>
        </w:rPr>
        <w:t xml:space="preserve">del Instituto </w:t>
      </w:r>
      <w:r w:rsidR="00E77844" w:rsidRPr="00E77844">
        <w:rPr>
          <w:rFonts w:ascii="Helvetica Neue" w:hAnsi="Helvetica Neue" w:cs="Arial"/>
          <w:sz w:val="18"/>
          <w:szCs w:val="18"/>
          <w:highlight w:val="yellow"/>
        </w:rPr>
        <w:t xml:space="preserve">en el ámbito de su competencia; </w:t>
      </w:r>
    </w:p>
    <w:p w14:paraId="506B3CB3" w14:textId="689FA221"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Integrar el proyecto de orden del día de las sesiones del Consejo Directivo</w:t>
      </w:r>
      <w:r w:rsidR="00E77844" w:rsidRPr="00E77844">
        <w:rPr>
          <w:rFonts w:ascii="Helvetica Neue" w:hAnsi="Helvetica Neue" w:cs="Arial"/>
          <w:sz w:val="18"/>
          <w:szCs w:val="18"/>
          <w:highlight w:val="yellow"/>
        </w:rPr>
        <w:t>, así como la información y documentación que sustenta al mismo</w:t>
      </w:r>
      <w:ins w:id="35" w:author="Usuario" w:date="2021-08-19T12:01:00Z">
        <w:r w:rsidR="00A83B3A">
          <w:rPr>
            <w:rFonts w:ascii="Helvetica Neue" w:hAnsi="Helvetica Neue" w:cs="Arial"/>
            <w:sz w:val="18"/>
            <w:szCs w:val="18"/>
          </w:rPr>
          <w:t xml:space="preserve">, la cual deberá de ser presentada de manera oficial </w:t>
        </w:r>
      </w:ins>
      <w:ins w:id="36" w:author="Usuario" w:date="2021-08-19T12:03:00Z">
        <w:r w:rsidR="00A83B3A">
          <w:rPr>
            <w:rFonts w:ascii="Helvetica Neue" w:hAnsi="Helvetica Neue" w:cs="Arial"/>
            <w:sz w:val="18"/>
            <w:szCs w:val="18"/>
          </w:rPr>
          <w:t xml:space="preserve">y suscrita </w:t>
        </w:r>
      </w:ins>
      <w:ins w:id="37" w:author="Usuario" w:date="2021-08-19T12:01:00Z">
        <w:r w:rsidR="00A83B3A">
          <w:rPr>
            <w:rFonts w:ascii="Helvetica Neue" w:hAnsi="Helvetica Neue" w:cs="Arial"/>
            <w:sz w:val="18"/>
            <w:szCs w:val="18"/>
          </w:rPr>
          <w:t xml:space="preserve">por parte de las </w:t>
        </w:r>
      </w:ins>
      <w:ins w:id="38" w:author="Usuario" w:date="2021-08-19T12:02:00Z">
        <w:r w:rsidR="00A83B3A">
          <w:rPr>
            <w:rFonts w:ascii="Helvetica Neue" w:hAnsi="Helvetica Neue" w:cs="Arial"/>
            <w:sz w:val="18"/>
            <w:szCs w:val="18"/>
          </w:rPr>
          <w:t>áreas que intervienen en su elaboración y revisión por parte del Organismo</w:t>
        </w:r>
      </w:ins>
      <w:del w:id="39" w:author="Usuario" w:date="2021-08-19T12:01:00Z">
        <w:r w:rsidR="00E77844" w:rsidRPr="00E77844" w:rsidDel="00A83B3A">
          <w:rPr>
            <w:rFonts w:ascii="Helvetica Neue" w:hAnsi="Helvetica Neue" w:cs="Arial"/>
            <w:sz w:val="18"/>
            <w:szCs w:val="18"/>
            <w:highlight w:val="yellow"/>
          </w:rPr>
          <w:delText>.</w:delText>
        </w:r>
        <w:r w:rsidR="00E77844" w:rsidDel="00A83B3A">
          <w:rPr>
            <w:rFonts w:ascii="Helvetica Neue" w:hAnsi="Helvetica Neue" w:cs="Arial"/>
            <w:sz w:val="18"/>
            <w:szCs w:val="18"/>
          </w:rPr>
          <w:delText xml:space="preserve"> </w:delText>
        </w:r>
      </w:del>
    </w:p>
    <w:p w14:paraId="3D04774B"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Realizar las acciones necesarias para la debida difusión del proyecto de orden del día que, en la fecha correspondiente, será sometido a consideración del Consejo Directivo;</w:t>
      </w:r>
    </w:p>
    <w:p w14:paraId="6F615109"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Remitir las propuestas de decisión o resolución con su información asociada a los Consejeros, así como toda la información que considere relevante para el mejor despacho de los asuntos;</w:t>
      </w:r>
    </w:p>
    <w:p w14:paraId="036EA97B" w14:textId="0CDA7C43"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 xml:space="preserve">Remitir los documentos y anexos necesarios para el estudio y discusión de los asuntos contenidos en el proyecto de orden del día de las sesiones </w:t>
      </w:r>
      <w:ins w:id="40" w:author="Usuario" w:date="2021-08-11T17:20:00Z">
        <w:r w:rsidR="008C1106">
          <w:rPr>
            <w:rFonts w:ascii="Helvetica Neue" w:hAnsi="Helvetica Neue" w:cs="Arial"/>
            <w:sz w:val="18"/>
            <w:szCs w:val="18"/>
          </w:rPr>
          <w:t xml:space="preserve">ordinarias y </w:t>
        </w:r>
      </w:ins>
      <w:r w:rsidRPr="00A747F6">
        <w:rPr>
          <w:rFonts w:ascii="Helvetica Neue" w:hAnsi="Helvetica Neue" w:cs="Arial"/>
          <w:sz w:val="18"/>
          <w:szCs w:val="18"/>
        </w:rPr>
        <w:t>extraordinarias, el mismo día de la notificación de la convocatoria</w:t>
      </w:r>
      <w:del w:id="41" w:author="Usuario" w:date="2021-08-11T17:20:00Z">
        <w:r w:rsidRPr="00A747F6" w:rsidDel="008C1106">
          <w:rPr>
            <w:rFonts w:ascii="Helvetica Neue" w:hAnsi="Helvetica Neue" w:cs="Arial"/>
            <w:sz w:val="18"/>
            <w:szCs w:val="18"/>
          </w:rPr>
          <w:delText>, salvo que los Consejeros decidan sesionar en el momento</w:delText>
        </w:r>
      </w:del>
      <w:r w:rsidRPr="00A747F6">
        <w:rPr>
          <w:rFonts w:ascii="Helvetica Neue" w:hAnsi="Helvetica Neue" w:cs="Arial"/>
          <w:sz w:val="18"/>
          <w:szCs w:val="18"/>
        </w:rPr>
        <w:t>;</w:t>
      </w:r>
    </w:p>
    <w:p w14:paraId="476873AE"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Asistir a las sesiones con voz, pero sin voto, así como auxiliar al Consejo Directivo;</w:t>
      </w:r>
    </w:p>
    <w:p w14:paraId="0D2AA332"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Verificar, a petición del Presidente del Consejo Directivo, la existencia del quórum de las sesiones, según corresponda;</w:t>
      </w:r>
    </w:p>
    <w:p w14:paraId="37C3657E" w14:textId="6A53E481"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Incluir algún asunto general en el orden del día, cuando e</w:t>
      </w:r>
      <w:r w:rsidR="00CB1BD3">
        <w:rPr>
          <w:rFonts w:ascii="Helvetica Neue" w:hAnsi="Helvetica Neue" w:cs="Arial"/>
          <w:sz w:val="18"/>
          <w:szCs w:val="18"/>
        </w:rPr>
        <w:t>l Presidente del Consejo se lo i</w:t>
      </w:r>
      <w:r w:rsidRPr="00A747F6">
        <w:rPr>
          <w:rFonts w:ascii="Helvetica Neue" w:hAnsi="Helvetica Neue" w:cs="Arial"/>
          <w:sz w:val="18"/>
          <w:szCs w:val="18"/>
        </w:rPr>
        <w:t>nstruya, una vez iniciada la sesión;</w:t>
      </w:r>
    </w:p>
    <w:p w14:paraId="5E1972AE"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Dar cuenta al Consejo Directivo de los asuntos que se someten a su consideración;</w:t>
      </w:r>
    </w:p>
    <w:p w14:paraId="11516A3C"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Tomar, a petición del Presidente del Consejo Directivo, los tiempos de las rondas de discusión de los asuntos que se expongan durante la sesión;</w:t>
      </w:r>
    </w:p>
    <w:p w14:paraId="7B653E49" w14:textId="77777777"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Tomar la votación de los Consejeros, previa instrucción del Presidente del Consejo, y dar a conocer el resultado de las mismas;</w:t>
      </w:r>
    </w:p>
    <w:p w14:paraId="76136316" w14:textId="04D00DFF" w:rsidR="002E29FE" w:rsidRPr="00A747F6" w:rsidRDefault="00127A2A" w:rsidP="002C5908">
      <w:pPr>
        <w:pStyle w:val="ListParagraph"/>
        <w:numPr>
          <w:ilvl w:val="0"/>
          <w:numId w:val="7"/>
        </w:numPr>
        <w:spacing w:line="360" w:lineRule="auto"/>
        <w:rPr>
          <w:rFonts w:ascii="Helvetica Neue" w:hAnsi="Helvetica Neue" w:cs="Arial"/>
          <w:sz w:val="18"/>
          <w:szCs w:val="18"/>
        </w:rPr>
      </w:pPr>
      <w:r>
        <w:rPr>
          <w:rFonts w:ascii="Helvetica Neue" w:hAnsi="Helvetica Neue" w:cs="Arial"/>
          <w:sz w:val="18"/>
          <w:szCs w:val="18"/>
        </w:rPr>
        <w:t>Resguardar</w:t>
      </w:r>
      <w:r w:rsidR="002E29FE" w:rsidRPr="00A747F6">
        <w:rPr>
          <w:rFonts w:ascii="Helvetica Neue" w:hAnsi="Helvetica Neue" w:cs="Arial"/>
          <w:sz w:val="18"/>
          <w:szCs w:val="18"/>
        </w:rPr>
        <w:t xml:space="preserve"> la versión estenográfica </w:t>
      </w:r>
      <w:r>
        <w:rPr>
          <w:rFonts w:ascii="Helvetica Neue" w:hAnsi="Helvetica Neue" w:cs="Arial"/>
          <w:sz w:val="18"/>
          <w:szCs w:val="18"/>
        </w:rPr>
        <w:t xml:space="preserve">de las sesiones así como los registros de audio y video (en su caso) en versión digital sin alteraciones y enviar </w:t>
      </w:r>
      <w:r w:rsidR="002E29FE" w:rsidRPr="00A747F6">
        <w:rPr>
          <w:rFonts w:ascii="Helvetica Neue" w:hAnsi="Helvetica Neue" w:cs="Arial"/>
          <w:sz w:val="18"/>
          <w:szCs w:val="18"/>
        </w:rPr>
        <w:t xml:space="preserve">a los Consejeros, al </w:t>
      </w:r>
      <w:r>
        <w:rPr>
          <w:rFonts w:ascii="Helvetica Neue" w:hAnsi="Helvetica Neue" w:cs="Arial"/>
          <w:sz w:val="18"/>
          <w:szCs w:val="18"/>
        </w:rPr>
        <w:t>d</w:t>
      </w:r>
      <w:r w:rsidR="00E77844">
        <w:rPr>
          <w:rFonts w:ascii="Helvetica Neue" w:hAnsi="Helvetica Neue" w:cs="Arial"/>
          <w:sz w:val="18"/>
          <w:szCs w:val="18"/>
        </w:rPr>
        <w:t>é</w:t>
      </w:r>
      <w:r>
        <w:rPr>
          <w:rFonts w:ascii="Helvetica Neue" w:hAnsi="Helvetica Neue" w:cs="Arial"/>
          <w:sz w:val="18"/>
          <w:szCs w:val="18"/>
        </w:rPr>
        <w:t>cimo</w:t>
      </w:r>
      <w:r w:rsidR="00DA2516">
        <w:rPr>
          <w:rFonts w:ascii="Helvetica Neue" w:hAnsi="Helvetica Neue" w:cs="Arial"/>
          <w:sz w:val="18"/>
          <w:szCs w:val="18"/>
        </w:rPr>
        <w:t xml:space="preserve"> </w:t>
      </w:r>
      <w:r w:rsidR="002E29FE" w:rsidRPr="00A747F6">
        <w:rPr>
          <w:rFonts w:ascii="Helvetica Neue" w:hAnsi="Helvetica Neue" w:cs="Arial"/>
          <w:sz w:val="18"/>
          <w:szCs w:val="18"/>
        </w:rPr>
        <w:t xml:space="preserve">día hábil siguiente de la </w:t>
      </w:r>
      <w:r w:rsidR="002E29FE" w:rsidRPr="00A747F6">
        <w:rPr>
          <w:rFonts w:ascii="Helvetica Neue" w:hAnsi="Helvetica Neue" w:cs="Arial"/>
          <w:sz w:val="18"/>
          <w:szCs w:val="18"/>
        </w:rPr>
        <w:lastRenderedPageBreak/>
        <w:t>sesió</w:t>
      </w:r>
      <w:r>
        <w:rPr>
          <w:rFonts w:ascii="Helvetica Neue" w:hAnsi="Helvetica Neue" w:cs="Arial"/>
          <w:sz w:val="18"/>
          <w:szCs w:val="18"/>
        </w:rPr>
        <w:t>n el acta de la sesión correspondiente.</w:t>
      </w:r>
    </w:p>
    <w:p w14:paraId="7569B2EC" w14:textId="666F078E" w:rsidR="00E77844" w:rsidRPr="00E77844" w:rsidRDefault="002E29FE" w:rsidP="00E77844">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 xml:space="preserve">Supervisar que las áreas responsables realicen engroses a los acuerdos que hayan sometido a consideración del </w:t>
      </w:r>
      <w:r w:rsidR="002B34F6">
        <w:rPr>
          <w:rFonts w:ascii="Helvetica Neue" w:hAnsi="Helvetica Neue" w:cs="Arial"/>
          <w:sz w:val="18"/>
          <w:szCs w:val="18"/>
        </w:rPr>
        <w:t>Consejo Directivo</w:t>
      </w:r>
      <w:r w:rsidRPr="00A747F6">
        <w:rPr>
          <w:rFonts w:ascii="Helvetica Neue" w:hAnsi="Helvetica Neue" w:cs="Arial"/>
          <w:sz w:val="18"/>
          <w:szCs w:val="18"/>
        </w:rPr>
        <w:t>, cuando éste así lo determine;</w:t>
      </w:r>
    </w:p>
    <w:p w14:paraId="3EBCD9B8" w14:textId="5C885675"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Hacer las gestiones necesarias para asegurar que los Consejeros suscriban de manera autógrafa los acuerdos y actas de las sesiones;</w:t>
      </w:r>
    </w:p>
    <w:p w14:paraId="6DF949D9" w14:textId="4A33F894" w:rsidR="002E29FE"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Responsabilizarse de la redacción, guarda y conservación de las actas de las sesiones, en términos de la normativa en materia de archivos;</w:t>
      </w:r>
    </w:p>
    <w:p w14:paraId="25D5D9FD" w14:textId="5DCC251E" w:rsidR="00E77844" w:rsidRPr="00E77844" w:rsidRDefault="00E77844" w:rsidP="00E77844">
      <w:pPr>
        <w:pStyle w:val="ListParagraph"/>
        <w:numPr>
          <w:ilvl w:val="0"/>
          <w:numId w:val="7"/>
        </w:numPr>
        <w:spacing w:line="360" w:lineRule="auto"/>
        <w:rPr>
          <w:rFonts w:ascii="Helvetica Neue" w:hAnsi="Helvetica Neue" w:cs="Arial"/>
          <w:sz w:val="18"/>
          <w:szCs w:val="18"/>
          <w:highlight w:val="yellow"/>
        </w:rPr>
      </w:pPr>
      <w:commentRangeStart w:id="42"/>
      <w:r w:rsidRPr="00E77844">
        <w:rPr>
          <w:rFonts w:ascii="Helvetica Neue" w:hAnsi="Helvetica Neue" w:cs="Arial"/>
          <w:sz w:val="18"/>
          <w:szCs w:val="18"/>
          <w:highlight w:val="yellow"/>
        </w:rPr>
        <w:t>Llevar a cabo las acciones necesarias para integrar y resguardar l</w:t>
      </w:r>
      <w:r w:rsidR="00000B50">
        <w:rPr>
          <w:rFonts w:ascii="Helvetica Neue" w:hAnsi="Helvetica Neue" w:cs="Arial"/>
          <w:sz w:val="18"/>
          <w:szCs w:val="18"/>
          <w:highlight w:val="yellow"/>
        </w:rPr>
        <w:t xml:space="preserve">os audios y videos </w:t>
      </w:r>
      <w:r w:rsidRPr="00E77844">
        <w:rPr>
          <w:rFonts w:ascii="Helvetica Neue" w:hAnsi="Helvetica Neue" w:cs="Arial"/>
          <w:sz w:val="18"/>
          <w:szCs w:val="18"/>
          <w:highlight w:val="yellow"/>
        </w:rPr>
        <w:t xml:space="preserve">de las </w:t>
      </w:r>
      <w:proofErr w:type="spellStart"/>
      <w:r w:rsidRPr="00E77844">
        <w:rPr>
          <w:rFonts w:ascii="Helvetica Neue" w:hAnsi="Helvetica Neue" w:cs="Arial"/>
          <w:sz w:val="18"/>
          <w:szCs w:val="18"/>
          <w:highlight w:val="yellow"/>
        </w:rPr>
        <w:t>sesiones;</w:t>
      </w:r>
      <w:commentRangeEnd w:id="42"/>
      <w:r w:rsidR="008C1106">
        <w:rPr>
          <w:rStyle w:val="CommentReference"/>
        </w:rPr>
        <w:commentReference w:id="42"/>
      </w:r>
      <w:ins w:id="43" w:author=". ." w:date="2021-09-01T13:02:00Z">
        <w:r w:rsidR="003104E9">
          <w:rPr>
            <w:rFonts w:ascii="Helvetica Neue" w:hAnsi="Helvetica Neue" w:cs="Arial"/>
            <w:sz w:val="18"/>
            <w:szCs w:val="18"/>
            <w:highlight w:val="yellow"/>
          </w:rPr>
          <w:t>Se</w:t>
        </w:r>
        <w:proofErr w:type="spellEnd"/>
        <w:r w:rsidR="003104E9">
          <w:rPr>
            <w:rFonts w:ascii="Helvetica Neue" w:hAnsi="Helvetica Neue" w:cs="Arial"/>
            <w:sz w:val="18"/>
            <w:szCs w:val="18"/>
            <w:highlight w:val="yellow"/>
          </w:rPr>
          <w:t xml:space="preserve"> elimina</w:t>
        </w:r>
      </w:ins>
    </w:p>
    <w:p w14:paraId="40041FA4" w14:textId="4119791C" w:rsidR="00DA2516" w:rsidRPr="00A747F6" w:rsidRDefault="00DA2516" w:rsidP="002C5908">
      <w:pPr>
        <w:pStyle w:val="ListParagraph"/>
        <w:numPr>
          <w:ilvl w:val="0"/>
          <w:numId w:val="7"/>
        </w:numPr>
        <w:spacing w:line="360" w:lineRule="auto"/>
        <w:rPr>
          <w:rFonts w:ascii="Helvetica Neue" w:hAnsi="Helvetica Neue" w:cs="Arial"/>
          <w:sz w:val="18"/>
          <w:szCs w:val="18"/>
        </w:rPr>
      </w:pPr>
      <w:r>
        <w:rPr>
          <w:rFonts w:ascii="Helvetica Neue" w:hAnsi="Helvetica Neue" w:cs="Arial"/>
          <w:sz w:val="18"/>
          <w:szCs w:val="18"/>
        </w:rPr>
        <w:t xml:space="preserve">Tener </w:t>
      </w:r>
      <w:r w:rsidR="00127A2A">
        <w:rPr>
          <w:rFonts w:ascii="Helvetica Neue" w:hAnsi="Helvetica Neue" w:cs="Arial"/>
          <w:sz w:val="18"/>
          <w:szCs w:val="18"/>
        </w:rPr>
        <w:t>fe</w:t>
      </w:r>
      <w:r>
        <w:rPr>
          <w:rFonts w:ascii="Helvetica Neue" w:hAnsi="Helvetica Neue" w:cs="Arial"/>
          <w:sz w:val="18"/>
          <w:szCs w:val="18"/>
        </w:rPr>
        <w:t xml:space="preserve"> </w:t>
      </w:r>
      <w:r w:rsidR="00127A2A">
        <w:rPr>
          <w:rFonts w:ascii="Helvetica Neue" w:hAnsi="Helvetica Neue" w:cs="Arial"/>
          <w:sz w:val="18"/>
          <w:szCs w:val="18"/>
        </w:rPr>
        <w:t>pública</w:t>
      </w:r>
      <w:r>
        <w:rPr>
          <w:rFonts w:ascii="Helvetica Neue" w:hAnsi="Helvetica Neue" w:cs="Arial"/>
          <w:sz w:val="18"/>
          <w:szCs w:val="18"/>
        </w:rPr>
        <w:t xml:space="preserve"> </w:t>
      </w:r>
      <w:r w:rsidR="00127A2A">
        <w:rPr>
          <w:rFonts w:ascii="Helvetica Neue" w:hAnsi="Helvetica Neue" w:cs="Arial"/>
          <w:sz w:val="18"/>
          <w:szCs w:val="18"/>
        </w:rPr>
        <w:t xml:space="preserve">y documental </w:t>
      </w:r>
      <w:r>
        <w:rPr>
          <w:rFonts w:ascii="Helvetica Neue" w:hAnsi="Helvetica Neue" w:cs="Arial"/>
          <w:sz w:val="18"/>
          <w:szCs w:val="18"/>
        </w:rPr>
        <w:t xml:space="preserve">de los acuerdos </w:t>
      </w:r>
      <w:r w:rsidR="00873C70">
        <w:rPr>
          <w:rFonts w:ascii="Helvetica Neue" w:hAnsi="Helvetica Neue" w:cs="Arial"/>
          <w:sz w:val="18"/>
          <w:szCs w:val="18"/>
        </w:rPr>
        <w:t xml:space="preserve">emitidos por el </w:t>
      </w:r>
      <w:r w:rsidR="00000B50">
        <w:rPr>
          <w:rFonts w:ascii="Helvetica Neue" w:hAnsi="Helvetica Neue" w:cs="Arial"/>
          <w:sz w:val="18"/>
          <w:szCs w:val="18"/>
        </w:rPr>
        <w:t>Consejo Directivo</w:t>
      </w:r>
      <w:r w:rsidR="00873C70">
        <w:rPr>
          <w:rFonts w:ascii="Helvetica Neue" w:hAnsi="Helvetica Neue" w:cs="Arial"/>
          <w:sz w:val="18"/>
          <w:szCs w:val="18"/>
        </w:rPr>
        <w:t>, certificar las actas correspondientes y lo contenido en la</w:t>
      </w:r>
      <w:r w:rsidR="00000B50">
        <w:rPr>
          <w:rFonts w:ascii="Helvetica Neue" w:hAnsi="Helvetica Neue" w:cs="Arial"/>
          <w:sz w:val="18"/>
          <w:szCs w:val="18"/>
        </w:rPr>
        <w:t>s</w:t>
      </w:r>
      <w:r w:rsidR="00873C70">
        <w:rPr>
          <w:rFonts w:ascii="Helvetica Neue" w:hAnsi="Helvetica Neue" w:cs="Arial"/>
          <w:sz w:val="18"/>
          <w:szCs w:val="18"/>
        </w:rPr>
        <w:t xml:space="preserve"> misma</w:t>
      </w:r>
      <w:r w:rsidR="00000B50">
        <w:rPr>
          <w:rFonts w:ascii="Helvetica Neue" w:hAnsi="Helvetica Neue" w:cs="Arial"/>
          <w:sz w:val="18"/>
          <w:szCs w:val="18"/>
        </w:rPr>
        <w:t>s</w:t>
      </w:r>
      <w:r w:rsidR="00873C70">
        <w:rPr>
          <w:rFonts w:ascii="Helvetica Neue" w:hAnsi="Helvetica Neue" w:cs="Arial"/>
          <w:sz w:val="18"/>
          <w:szCs w:val="18"/>
        </w:rPr>
        <w:t xml:space="preserve">, así como dejar constancia de lo </w:t>
      </w:r>
      <w:r w:rsidR="00000B50">
        <w:rPr>
          <w:rFonts w:ascii="Helvetica Neue" w:hAnsi="Helvetica Neue" w:cs="Arial"/>
          <w:sz w:val="18"/>
          <w:szCs w:val="18"/>
        </w:rPr>
        <w:t xml:space="preserve">acontecido y aprobado en </w:t>
      </w:r>
      <w:commentRangeStart w:id="44"/>
      <w:r w:rsidR="00000B50">
        <w:rPr>
          <w:rFonts w:ascii="Helvetica Neue" w:hAnsi="Helvetica Neue" w:cs="Arial"/>
          <w:sz w:val="18"/>
          <w:szCs w:val="18"/>
        </w:rPr>
        <w:t xml:space="preserve">dichas sesiones.  </w:t>
      </w:r>
    </w:p>
    <w:p w14:paraId="0F92FA27" w14:textId="5B841262" w:rsidR="002E29FE" w:rsidRPr="00A747F6"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 xml:space="preserve">Dar constancia de las resoluciones, acuerdos y cualquier otro </w:t>
      </w:r>
      <w:r w:rsidR="00000B50" w:rsidRPr="00A747F6">
        <w:rPr>
          <w:rFonts w:ascii="Helvetica Neue" w:hAnsi="Helvetica Neue" w:cs="Arial"/>
          <w:sz w:val="18"/>
          <w:szCs w:val="18"/>
        </w:rPr>
        <w:t>documento,</w:t>
      </w:r>
      <w:r w:rsidRPr="00A747F6">
        <w:rPr>
          <w:rFonts w:ascii="Helvetica Neue" w:hAnsi="Helvetica Neue" w:cs="Arial"/>
          <w:sz w:val="18"/>
          <w:szCs w:val="18"/>
        </w:rPr>
        <w:t xml:space="preserve"> </w:t>
      </w:r>
      <w:r w:rsidR="00873C70">
        <w:rPr>
          <w:rFonts w:ascii="Helvetica Neue" w:hAnsi="Helvetica Neue" w:cs="Arial"/>
          <w:sz w:val="18"/>
          <w:szCs w:val="18"/>
        </w:rPr>
        <w:t xml:space="preserve">así como darlos a conocer a las </w:t>
      </w:r>
      <w:commentRangeEnd w:id="44"/>
      <w:r w:rsidR="008C1106">
        <w:rPr>
          <w:rStyle w:val="CommentReference"/>
        </w:rPr>
        <w:commentReference w:id="44"/>
      </w:r>
      <w:r w:rsidR="00873C70">
        <w:rPr>
          <w:rFonts w:ascii="Helvetica Neue" w:hAnsi="Helvetica Neue" w:cs="Arial"/>
          <w:sz w:val="18"/>
          <w:szCs w:val="18"/>
        </w:rPr>
        <w:t>diferentes áreas en el ámbito de su competencia,</w:t>
      </w:r>
      <w:r w:rsidRPr="00A747F6">
        <w:rPr>
          <w:rFonts w:ascii="Helvetica Neue" w:hAnsi="Helvetica Neue" w:cs="Arial"/>
          <w:sz w:val="18"/>
          <w:szCs w:val="18"/>
        </w:rPr>
        <w:t xml:space="preserve"> emitir certificación de las decisiones del Consejo Directivo, y</w:t>
      </w:r>
    </w:p>
    <w:p w14:paraId="1EF3C848" w14:textId="77777777" w:rsidR="00E77844" w:rsidRDefault="00E77844" w:rsidP="00E77844">
      <w:pPr>
        <w:pStyle w:val="ListParagraph"/>
        <w:numPr>
          <w:ilvl w:val="0"/>
          <w:numId w:val="7"/>
        </w:numPr>
        <w:spacing w:line="360" w:lineRule="auto"/>
        <w:rPr>
          <w:rFonts w:ascii="Helvetica Neue" w:hAnsi="Helvetica Neue" w:cs="Arial"/>
          <w:sz w:val="18"/>
          <w:szCs w:val="18"/>
          <w:highlight w:val="yellow"/>
        </w:rPr>
      </w:pPr>
      <w:r w:rsidRPr="00E77844">
        <w:rPr>
          <w:rFonts w:ascii="Helvetica Neue" w:hAnsi="Helvetica Neue" w:cs="Arial"/>
          <w:sz w:val="18"/>
          <w:szCs w:val="18"/>
          <w:highlight w:val="yellow"/>
        </w:rPr>
        <w:t xml:space="preserve">Notificar las resoluciones, recomendaciones y acuerdos que emita el </w:t>
      </w:r>
      <w:r>
        <w:rPr>
          <w:rFonts w:ascii="Helvetica Neue" w:hAnsi="Helvetica Neue" w:cs="Arial"/>
          <w:sz w:val="18"/>
          <w:szCs w:val="18"/>
          <w:highlight w:val="yellow"/>
        </w:rPr>
        <w:t>Consejo Directivo y supervisar su cumplimiento</w:t>
      </w:r>
      <w:r w:rsidRPr="00E77844">
        <w:rPr>
          <w:rFonts w:ascii="Helvetica Neue" w:hAnsi="Helvetica Neue" w:cs="Arial"/>
          <w:sz w:val="18"/>
          <w:szCs w:val="18"/>
          <w:highlight w:val="yellow"/>
        </w:rPr>
        <w:t>;</w:t>
      </w:r>
    </w:p>
    <w:p w14:paraId="4EFCA9DD" w14:textId="35F601AC" w:rsidR="00E77844" w:rsidRDefault="00E77844" w:rsidP="00E77844">
      <w:pPr>
        <w:pStyle w:val="ListParagraph"/>
        <w:numPr>
          <w:ilvl w:val="0"/>
          <w:numId w:val="7"/>
        </w:numPr>
        <w:spacing w:line="360" w:lineRule="auto"/>
        <w:rPr>
          <w:ins w:id="45" w:author="Usuario" w:date="2021-08-11T17:25:00Z"/>
          <w:rFonts w:ascii="Helvetica Neue" w:hAnsi="Helvetica Neue" w:cs="Arial"/>
          <w:sz w:val="18"/>
          <w:szCs w:val="18"/>
          <w:highlight w:val="yellow"/>
        </w:rPr>
      </w:pPr>
      <w:r w:rsidRPr="00E77844">
        <w:rPr>
          <w:rFonts w:ascii="Helvetica Neue" w:hAnsi="Helvetica Neue" w:cs="Arial"/>
          <w:sz w:val="18"/>
          <w:szCs w:val="18"/>
          <w:highlight w:val="yellow"/>
        </w:rPr>
        <w:t xml:space="preserve">Llevar a cabo las acciones necesarias para difundir las versiones </w:t>
      </w:r>
      <w:r w:rsidR="00000B50">
        <w:rPr>
          <w:rFonts w:ascii="Helvetica Neue" w:hAnsi="Helvetica Neue" w:cs="Arial"/>
          <w:sz w:val="18"/>
          <w:szCs w:val="18"/>
          <w:highlight w:val="yellow"/>
        </w:rPr>
        <w:t>públicas de los acuerdos aprobados por el Consejo Directivo</w:t>
      </w:r>
      <w:r w:rsidRPr="00E77844">
        <w:rPr>
          <w:rFonts w:ascii="Helvetica Neue" w:hAnsi="Helvetica Neue" w:cs="Arial"/>
          <w:sz w:val="18"/>
          <w:szCs w:val="18"/>
          <w:highlight w:val="yellow"/>
        </w:rPr>
        <w:t xml:space="preserve">, y la publicación de </w:t>
      </w:r>
      <w:r w:rsidR="00000B50">
        <w:rPr>
          <w:rFonts w:ascii="Helvetica Neue" w:hAnsi="Helvetica Neue" w:cs="Arial"/>
          <w:sz w:val="18"/>
          <w:szCs w:val="18"/>
          <w:highlight w:val="yellow"/>
        </w:rPr>
        <w:t xml:space="preserve">los </w:t>
      </w:r>
      <w:r w:rsidRPr="00E77844">
        <w:rPr>
          <w:rFonts w:ascii="Helvetica Neue" w:hAnsi="Helvetica Neue" w:cs="Arial"/>
          <w:sz w:val="18"/>
          <w:szCs w:val="18"/>
          <w:highlight w:val="yellow"/>
        </w:rPr>
        <w:t>mismas en el portal de internet del Instituto;</w:t>
      </w:r>
    </w:p>
    <w:p w14:paraId="39AAF010" w14:textId="79AB3046" w:rsidR="008C1106" w:rsidRDefault="008C1106" w:rsidP="00E77844">
      <w:pPr>
        <w:pStyle w:val="ListParagraph"/>
        <w:numPr>
          <w:ilvl w:val="0"/>
          <w:numId w:val="7"/>
        </w:numPr>
        <w:spacing w:line="360" w:lineRule="auto"/>
        <w:rPr>
          <w:rFonts w:ascii="Helvetica Neue" w:hAnsi="Helvetica Neue" w:cs="Arial"/>
          <w:sz w:val="18"/>
          <w:szCs w:val="18"/>
          <w:highlight w:val="yellow"/>
        </w:rPr>
      </w:pPr>
      <w:commentRangeStart w:id="46"/>
      <w:ins w:id="47" w:author="Usuario" w:date="2021-08-11T17:25:00Z">
        <w:r>
          <w:rPr>
            <w:rFonts w:ascii="Helvetica Neue" w:hAnsi="Helvetica Neue" w:cs="Arial"/>
            <w:sz w:val="18"/>
            <w:szCs w:val="18"/>
            <w:highlight w:val="yellow"/>
          </w:rPr>
          <w:t>Informar</w:t>
        </w:r>
      </w:ins>
      <w:commentRangeEnd w:id="46"/>
      <w:ins w:id="48" w:author="Usuario" w:date="2021-08-11T17:30:00Z">
        <w:r>
          <w:rPr>
            <w:rStyle w:val="CommentReference"/>
          </w:rPr>
          <w:commentReference w:id="46"/>
        </w:r>
      </w:ins>
      <w:ins w:id="49" w:author="Usuario" w:date="2021-08-11T17:25:00Z">
        <w:r w:rsidR="00A83B3A">
          <w:rPr>
            <w:rFonts w:ascii="Helvetica Neue" w:hAnsi="Helvetica Neue" w:cs="Arial"/>
            <w:sz w:val="18"/>
            <w:szCs w:val="18"/>
            <w:highlight w:val="yellow"/>
          </w:rPr>
          <w:t xml:space="preserve"> a los consejeros en cada sesi</w:t>
        </w:r>
      </w:ins>
      <w:ins w:id="50" w:author="Usuario" w:date="2021-08-19T12:04:00Z">
        <w:r w:rsidR="00A83B3A">
          <w:rPr>
            <w:rFonts w:ascii="Helvetica Neue" w:hAnsi="Helvetica Neue" w:cs="Arial"/>
            <w:sz w:val="18"/>
            <w:szCs w:val="18"/>
            <w:highlight w:val="yellow"/>
          </w:rPr>
          <w:t xml:space="preserve">ón, </w:t>
        </w:r>
      </w:ins>
      <w:ins w:id="51" w:author="Usuario" w:date="2021-08-11T17:25:00Z">
        <w:r>
          <w:rPr>
            <w:rFonts w:ascii="Helvetica Neue" w:hAnsi="Helvetica Neue" w:cs="Arial"/>
            <w:sz w:val="18"/>
            <w:szCs w:val="18"/>
            <w:highlight w:val="yellow"/>
          </w:rPr>
          <w:t xml:space="preserve">las acciones realizadas para el cumplimiento de los puntos de acuerdo que se han tomado por el </w:t>
        </w:r>
      </w:ins>
      <w:ins w:id="52" w:author="Usuario" w:date="2021-08-11T17:31:00Z">
        <w:r>
          <w:rPr>
            <w:rFonts w:ascii="Helvetica Neue" w:hAnsi="Helvetica Neue" w:cs="Arial"/>
            <w:sz w:val="18"/>
            <w:szCs w:val="18"/>
            <w:highlight w:val="yellow"/>
          </w:rPr>
          <w:t xml:space="preserve">Consejo, </w:t>
        </w:r>
      </w:ins>
      <w:ins w:id="53" w:author="Usuario" w:date="2021-08-11T17:25:00Z">
        <w:r>
          <w:rPr>
            <w:rFonts w:ascii="Helvetica Neue" w:hAnsi="Helvetica Neue" w:cs="Arial"/>
            <w:sz w:val="18"/>
            <w:szCs w:val="18"/>
            <w:highlight w:val="yellow"/>
          </w:rPr>
          <w:t>hasta su total conclusi</w:t>
        </w:r>
      </w:ins>
      <w:ins w:id="54" w:author="Usuario" w:date="2021-08-11T17:26:00Z">
        <w:r>
          <w:rPr>
            <w:rFonts w:ascii="Helvetica Neue" w:hAnsi="Helvetica Neue" w:cs="Arial"/>
            <w:sz w:val="18"/>
            <w:szCs w:val="18"/>
            <w:highlight w:val="yellow"/>
          </w:rPr>
          <w:t xml:space="preserve">ón. </w:t>
        </w:r>
      </w:ins>
    </w:p>
    <w:p w14:paraId="139B4CD7" w14:textId="502AB7F1" w:rsidR="00E77844" w:rsidRPr="00000B50" w:rsidRDefault="00E77844" w:rsidP="00E77844">
      <w:pPr>
        <w:pStyle w:val="ListParagraph"/>
        <w:numPr>
          <w:ilvl w:val="0"/>
          <w:numId w:val="7"/>
        </w:numPr>
        <w:spacing w:line="360" w:lineRule="auto"/>
        <w:rPr>
          <w:rFonts w:ascii="Helvetica Neue" w:hAnsi="Helvetica Neue" w:cs="Arial"/>
          <w:sz w:val="18"/>
          <w:szCs w:val="18"/>
          <w:highlight w:val="yellow"/>
        </w:rPr>
      </w:pPr>
      <w:r w:rsidRPr="00E77844">
        <w:rPr>
          <w:rFonts w:ascii="Helvetica Neue" w:hAnsi="Helvetica Neue" w:cs="Arial"/>
          <w:sz w:val="18"/>
          <w:szCs w:val="18"/>
          <w:highlight w:val="yellow"/>
        </w:rPr>
        <w:t>Elaborar, a más tardar en el último mes del año, la propuesta del programa de sesiones del Consejo Directivo del año siguiente, y</w:t>
      </w:r>
    </w:p>
    <w:p w14:paraId="14936870" w14:textId="4FD73B21" w:rsidR="002E29FE" w:rsidRDefault="002E29FE" w:rsidP="002C5908">
      <w:pPr>
        <w:pStyle w:val="ListParagraph"/>
        <w:numPr>
          <w:ilvl w:val="0"/>
          <w:numId w:val="7"/>
        </w:numPr>
        <w:spacing w:line="360" w:lineRule="auto"/>
        <w:rPr>
          <w:rFonts w:ascii="Helvetica Neue" w:hAnsi="Helvetica Neue" w:cs="Arial"/>
          <w:sz w:val="18"/>
          <w:szCs w:val="18"/>
        </w:rPr>
      </w:pPr>
      <w:r w:rsidRPr="00A747F6">
        <w:rPr>
          <w:rFonts w:ascii="Helvetica Neue" w:hAnsi="Helvetica Neue" w:cs="Arial"/>
          <w:sz w:val="18"/>
          <w:szCs w:val="18"/>
        </w:rPr>
        <w:t>Todas las demás que le otorguen las disposiciones aplicables.</w:t>
      </w:r>
    </w:p>
    <w:p w14:paraId="761A41FD" w14:textId="77777777" w:rsidR="00A747F6" w:rsidRPr="00A747F6" w:rsidRDefault="00A747F6" w:rsidP="00A747F6">
      <w:pPr>
        <w:pStyle w:val="ListParagraph"/>
        <w:spacing w:line="360" w:lineRule="auto"/>
        <w:ind w:left="720" w:firstLine="0"/>
        <w:rPr>
          <w:rFonts w:ascii="Helvetica Neue" w:hAnsi="Helvetica Neue" w:cs="Arial"/>
          <w:sz w:val="18"/>
          <w:szCs w:val="18"/>
        </w:rPr>
      </w:pPr>
      <w:commentRangeStart w:id="55"/>
    </w:p>
    <w:p w14:paraId="686274AE" w14:textId="5750E72C" w:rsidR="002E29FE" w:rsidRPr="00E77844" w:rsidRDefault="002E29FE" w:rsidP="002E29FE">
      <w:pPr>
        <w:spacing w:line="360" w:lineRule="auto"/>
        <w:jc w:val="both"/>
        <w:rPr>
          <w:rFonts w:ascii="Helvetica Neue" w:hAnsi="Helvetica Neue" w:cs="Arial"/>
          <w:b/>
          <w:color w:val="FF0000"/>
          <w:sz w:val="18"/>
          <w:szCs w:val="18"/>
          <w:highlight w:val="yellow"/>
        </w:rPr>
      </w:pPr>
      <w:r w:rsidRPr="00E77844">
        <w:rPr>
          <w:rFonts w:ascii="Helvetica Neue" w:hAnsi="Helvetica Neue" w:cs="Arial"/>
          <w:b/>
          <w:color w:val="FF0000"/>
          <w:sz w:val="18"/>
          <w:szCs w:val="18"/>
          <w:highlight w:val="yellow"/>
        </w:rPr>
        <w:t>OCTAVO</w:t>
      </w:r>
      <w:r w:rsidR="00E77844" w:rsidRPr="00E77844">
        <w:rPr>
          <w:rFonts w:ascii="Helvetica Neue" w:hAnsi="Helvetica Neue" w:cs="Arial"/>
          <w:b/>
          <w:color w:val="FF0000"/>
          <w:sz w:val="18"/>
          <w:szCs w:val="18"/>
          <w:highlight w:val="yellow"/>
        </w:rPr>
        <w:t xml:space="preserve"> (Se subsumen en el séptimo)</w:t>
      </w:r>
      <w:r w:rsidRPr="00E77844">
        <w:rPr>
          <w:rFonts w:ascii="Helvetica Neue" w:hAnsi="Helvetica Neue" w:cs="Arial"/>
          <w:b/>
          <w:color w:val="FF0000"/>
          <w:sz w:val="18"/>
          <w:szCs w:val="18"/>
          <w:highlight w:val="yellow"/>
        </w:rPr>
        <w:t>.</w:t>
      </w:r>
      <w:commentRangeEnd w:id="55"/>
      <w:r w:rsidR="008C1106">
        <w:rPr>
          <w:rStyle w:val="CommentReference"/>
        </w:rPr>
        <w:commentReference w:id="55"/>
      </w:r>
    </w:p>
    <w:p w14:paraId="24231519" w14:textId="0FE315C6" w:rsidR="002E29FE" w:rsidRPr="00E77844" w:rsidRDefault="002E29FE" w:rsidP="002E29FE">
      <w:pPr>
        <w:spacing w:line="360" w:lineRule="auto"/>
        <w:jc w:val="both"/>
        <w:rPr>
          <w:rFonts w:ascii="Helvetica Neue" w:hAnsi="Helvetica Neue" w:cs="Arial"/>
          <w:b/>
          <w:color w:val="FF0000"/>
          <w:sz w:val="18"/>
          <w:szCs w:val="18"/>
          <w:highlight w:val="yellow"/>
        </w:rPr>
      </w:pPr>
      <w:r w:rsidRPr="00E77844">
        <w:rPr>
          <w:rFonts w:ascii="Helvetica Neue" w:hAnsi="Helvetica Neue" w:cs="Arial"/>
          <w:b/>
          <w:color w:val="FF0000"/>
          <w:sz w:val="18"/>
          <w:szCs w:val="18"/>
          <w:highlight w:val="yellow"/>
        </w:rPr>
        <w:t xml:space="preserve">Atribuciones del Director </w:t>
      </w:r>
      <w:r w:rsidR="00873C70" w:rsidRPr="00E77844">
        <w:rPr>
          <w:rFonts w:ascii="Helvetica Neue" w:hAnsi="Helvetica Neue" w:cs="Arial"/>
          <w:b/>
          <w:color w:val="FF0000"/>
          <w:sz w:val="18"/>
          <w:szCs w:val="18"/>
          <w:highlight w:val="yellow"/>
        </w:rPr>
        <w:t xml:space="preserve">General en el </w:t>
      </w:r>
      <w:r w:rsidRPr="00E77844">
        <w:rPr>
          <w:rFonts w:ascii="Helvetica Neue" w:hAnsi="Helvetica Neue" w:cs="Arial"/>
          <w:b/>
          <w:color w:val="FF0000"/>
          <w:sz w:val="18"/>
          <w:szCs w:val="18"/>
          <w:highlight w:val="yellow"/>
        </w:rPr>
        <w:t xml:space="preserve"> </w:t>
      </w:r>
      <w:r w:rsidR="002B34F6" w:rsidRPr="00E77844">
        <w:rPr>
          <w:rFonts w:ascii="Helvetica Neue" w:hAnsi="Helvetica Neue" w:cs="Arial"/>
          <w:b/>
          <w:color w:val="FF0000"/>
          <w:sz w:val="18"/>
          <w:szCs w:val="18"/>
          <w:highlight w:val="yellow"/>
        </w:rPr>
        <w:t>Consejo Directivo</w:t>
      </w:r>
    </w:p>
    <w:p w14:paraId="70ED2A69" w14:textId="5049C2E4" w:rsidR="002E29FE" w:rsidRPr="00E77844" w:rsidRDefault="002E29FE" w:rsidP="002E29FE">
      <w:pPr>
        <w:spacing w:line="360" w:lineRule="auto"/>
        <w:jc w:val="both"/>
        <w:rPr>
          <w:rFonts w:ascii="Helvetica Neue" w:hAnsi="Helvetica Neue" w:cs="Arial"/>
          <w:color w:val="FF0000"/>
          <w:sz w:val="18"/>
          <w:szCs w:val="18"/>
          <w:highlight w:val="yellow"/>
        </w:rPr>
      </w:pPr>
      <w:r w:rsidRPr="00E77844">
        <w:rPr>
          <w:rFonts w:ascii="Helvetica Neue" w:hAnsi="Helvetica Neue" w:cs="Arial"/>
          <w:color w:val="FF0000"/>
          <w:sz w:val="18"/>
          <w:szCs w:val="18"/>
          <w:highlight w:val="yellow"/>
        </w:rPr>
        <w:t xml:space="preserve">El Director General de Atención al </w:t>
      </w:r>
      <w:r w:rsidR="002B34F6" w:rsidRPr="00E77844">
        <w:rPr>
          <w:rFonts w:ascii="Helvetica Neue" w:hAnsi="Helvetica Neue" w:cs="Arial"/>
          <w:color w:val="FF0000"/>
          <w:sz w:val="18"/>
          <w:szCs w:val="18"/>
          <w:highlight w:val="yellow"/>
        </w:rPr>
        <w:t xml:space="preserve">Consejo Directivo </w:t>
      </w:r>
      <w:r w:rsidRPr="00E77844">
        <w:rPr>
          <w:rFonts w:ascii="Helvetica Neue" w:hAnsi="Helvetica Neue" w:cs="Arial"/>
          <w:color w:val="FF0000"/>
          <w:sz w:val="18"/>
          <w:szCs w:val="18"/>
          <w:highlight w:val="yellow"/>
        </w:rPr>
        <w:t>tendrá las siguientes atribuciones:</w:t>
      </w:r>
    </w:p>
    <w:p w14:paraId="5580DF2D" w14:textId="77777777" w:rsidR="00A747F6" w:rsidRPr="00E77844" w:rsidRDefault="00A747F6" w:rsidP="002E29FE">
      <w:pPr>
        <w:spacing w:line="360" w:lineRule="auto"/>
        <w:jc w:val="both"/>
        <w:rPr>
          <w:rFonts w:ascii="Helvetica Neue" w:hAnsi="Helvetica Neue" w:cs="Arial"/>
          <w:color w:val="FF0000"/>
          <w:sz w:val="18"/>
          <w:szCs w:val="18"/>
          <w:highlight w:val="yellow"/>
        </w:rPr>
      </w:pPr>
    </w:p>
    <w:p w14:paraId="070645A9" w14:textId="1FBC07AD" w:rsidR="002E29FE" w:rsidRPr="00E77844" w:rsidRDefault="002E29FE" w:rsidP="002C5908">
      <w:pPr>
        <w:pStyle w:val="ListParagraph"/>
        <w:numPr>
          <w:ilvl w:val="0"/>
          <w:numId w:val="8"/>
        </w:numPr>
        <w:spacing w:line="360" w:lineRule="auto"/>
        <w:rPr>
          <w:rFonts w:ascii="Helvetica Neue" w:hAnsi="Helvetica Neue" w:cs="Arial"/>
          <w:color w:val="FF0000"/>
          <w:sz w:val="18"/>
          <w:szCs w:val="18"/>
          <w:highlight w:val="yellow"/>
        </w:rPr>
      </w:pPr>
      <w:r w:rsidRPr="00E77844">
        <w:rPr>
          <w:rFonts w:ascii="Helvetica Neue" w:hAnsi="Helvetica Neue" w:cs="Arial"/>
          <w:color w:val="FF0000"/>
          <w:sz w:val="18"/>
          <w:szCs w:val="18"/>
          <w:highlight w:val="yellow"/>
        </w:rPr>
        <w:t>Las demás que se deriven del presente ordenamiento y las normas aplicables</w:t>
      </w:r>
      <w:r w:rsidR="002B34F6" w:rsidRPr="00E77844">
        <w:rPr>
          <w:rFonts w:ascii="Helvetica Neue" w:hAnsi="Helvetica Neue" w:cs="Arial"/>
          <w:color w:val="FF0000"/>
          <w:sz w:val="18"/>
          <w:szCs w:val="18"/>
          <w:highlight w:val="yellow"/>
        </w:rPr>
        <w:t>.</w:t>
      </w:r>
    </w:p>
    <w:p w14:paraId="16AB097D" w14:textId="77777777" w:rsidR="00A747F6" w:rsidRPr="00A747F6" w:rsidRDefault="00A747F6" w:rsidP="00A747F6">
      <w:pPr>
        <w:pStyle w:val="ListParagraph"/>
        <w:spacing w:line="360" w:lineRule="auto"/>
        <w:ind w:left="720" w:firstLine="0"/>
        <w:rPr>
          <w:rFonts w:ascii="Helvetica Neue" w:hAnsi="Helvetica Neue" w:cs="Arial"/>
          <w:sz w:val="18"/>
          <w:szCs w:val="18"/>
        </w:rPr>
      </w:pPr>
    </w:p>
    <w:p w14:paraId="3A97B084" w14:textId="77777777" w:rsid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 xml:space="preserve">CAPÍTULO IV </w:t>
      </w:r>
    </w:p>
    <w:p w14:paraId="685B82F4"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SESIONES</w:t>
      </w:r>
    </w:p>
    <w:p w14:paraId="19BBC407"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NOVENO.</w:t>
      </w:r>
    </w:p>
    <w:p w14:paraId="535BFDE9" w14:textId="77777777" w:rsidR="002E29FE"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Tipos de sesiones, lugar y día para su celebración</w:t>
      </w:r>
    </w:p>
    <w:p w14:paraId="0B28A46C" w14:textId="77777777" w:rsidR="00A747F6" w:rsidRPr="00A747F6" w:rsidRDefault="00A747F6" w:rsidP="002E29FE">
      <w:pPr>
        <w:spacing w:line="360" w:lineRule="auto"/>
        <w:jc w:val="both"/>
        <w:rPr>
          <w:rFonts w:ascii="Helvetica Neue" w:hAnsi="Helvetica Neue" w:cs="Arial"/>
          <w:b/>
          <w:sz w:val="18"/>
          <w:szCs w:val="18"/>
        </w:rPr>
      </w:pPr>
    </w:p>
    <w:p w14:paraId="31386F5E" w14:textId="77777777" w:rsidR="002E29FE" w:rsidRPr="00A747F6" w:rsidRDefault="002E29FE" w:rsidP="002C5908">
      <w:pPr>
        <w:pStyle w:val="ListParagraph"/>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lastRenderedPageBreak/>
        <w:t>Las sesiones del Consejo Directivo pueden ser ordinarias y extraordinarias. Las ordinarias podrán tener el carácter de permanentes.</w:t>
      </w:r>
    </w:p>
    <w:p w14:paraId="5D154276" w14:textId="77777777" w:rsidR="002E29FE" w:rsidRPr="00A747F6" w:rsidRDefault="002E29FE" w:rsidP="002C5908">
      <w:pPr>
        <w:pStyle w:val="ListParagraph"/>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Las sesiones se llevarán a cabo en la sede del Instituto salvo que, por causas justificadas, el Consejo Directivo acuerde que se lleve a cabo en un lugar distinto y en la convocatoria se señale el mismo.</w:t>
      </w:r>
    </w:p>
    <w:p w14:paraId="13A3967E" w14:textId="0DBFD54A" w:rsidR="002E29FE" w:rsidRPr="00A747F6" w:rsidRDefault="002E29FE" w:rsidP="002C5908">
      <w:pPr>
        <w:pStyle w:val="ListParagraph"/>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Las sesiones ordinarias del Consejo Directivo se celebrarán mensualmente, de acuerdo al calendario que éste apruebe, y serán convocadas por el Presidente del Consejo</w:t>
      </w:r>
      <w:r w:rsidR="003C463C">
        <w:rPr>
          <w:rFonts w:ascii="Helvetica Neue" w:hAnsi="Helvetica Neue" w:cs="Arial"/>
          <w:sz w:val="18"/>
          <w:szCs w:val="18"/>
        </w:rPr>
        <w:t xml:space="preserve"> o la persona que el designe.</w:t>
      </w:r>
    </w:p>
    <w:p w14:paraId="05D1094A" w14:textId="77777777" w:rsidR="002E29FE" w:rsidRPr="00A747F6" w:rsidRDefault="002E29FE" w:rsidP="002C5908">
      <w:pPr>
        <w:pStyle w:val="ListParagraph"/>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El Presidente del Consejo presentará a más tardar en el mes de diciembre, la propuesta del programa de sesiones del Consejo Directivo del año siguiente, misma que podrá modificarse a consideración de demás integrantes.</w:t>
      </w:r>
    </w:p>
    <w:p w14:paraId="3F5E011F" w14:textId="77777777" w:rsidR="002E29FE" w:rsidRPr="00A747F6" w:rsidRDefault="002E29FE" w:rsidP="002C5908">
      <w:pPr>
        <w:pStyle w:val="ListParagraph"/>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Será sesión extraordinaria cuando el caso lo amerite y sea convocada por el Presidente del Consejo o por al menos tres Consejeros, quienes se asegurarán que todos los Consejeros sean debidamente notificados, harán explícitas las razones para sesionar, y asumirán el compromiso expreso de asistir a la misma.</w:t>
      </w:r>
    </w:p>
    <w:p w14:paraId="1533E1E0" w14:textId="77777777" w:rsidR="002E29FE" w:rsidRPr="00A747F6" w:rsidRDefault="002E29FE" w:rsidP="002C5908">
      <w:pPr>
        <w:pStyle w:val="ListParagraph"/>
        <w:numPr>
          <w:ilvl w:val="0"/>
          <w:numId w:val="9"/>
        </w:numPr>
        <w:spacing w:line="360" w:lineRule="auto"/>
        <w:rPr>
          <w:rFonts w:ascii="Helvetica Neue" w:hAnsi="Helvetica Neue" w:cs="Arial"/>
          <w:sz w:val="18"/>
          <w:szCs w:val="18"/>
        </w:rPr>
      </w:pPr>
      <w:r w:rsidRPr="00A747F6">
        <w:rPr>
          <w:rFonts w:ascii="Helvetica Neue" w:hAnsi="Helvetica Neue" w:cs="Arial"/>
          <w:sz w:val="18"/>
          <w:szCs w:val="18"/>
        </w:rPr>
        <w:t>De estimarse conveniente, el Presidente del Consejo por sí mismo o a propuesta de cualquier Consejero, podrá someter a consideración del Consejo Directivo declararse en sesión permanente. En estos casos, se podrán decretar los recesos que fueren necesarios.</w:t>
      </w:r>
    </w:p>
    <w:p w14:paraId="026D04DA" w14:textId="77777777" w:rsidR="002E29FE" w:rsidRPr="002E29FE" w:rsidRDefault="002E29FE" w:rsidP="002E29FE">
      <w:pPr>
        <w:spacing w:line="360" w:lineRule="auto"/>
        <w:jc w:val="both"/>
        <w:rPr>
          <w:rFonts w:ascii="Helvetica Neue" w:hAnsi="Helvetica Neue" w:cs="Arial"/>
          <w:sz w:val="18"/>
          <w:szCs w:val="18"/>
        </w:rPr>
      </w:pPr>
    </w:p>
    <w:p w14:paraId="2B5FD4B2"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V</w:t>
      </w:r>
    </w:p>
    <w:p w14:paraId="166F7EAB"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CONVOCATORIAS Y</w:t>
      </w:r>
    </w:p>
    <w:p w14:paraId="4E5B33F9"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EL ORDEN DEL DÍA DE LAS SESIONES</w:t>
      </w:r>
    </w:p>
    <w:p w14:paraId="1BE5A6BC" w14:textId="77777777" w:rsidR="00A747F6" w:rsidRDefault="00A747F6" w:rsidP="002E29FE">
      <w:pPr>
        <w:spacing w:line="360" w:lineRule="auto"/>
        <w:jc w:val="both"/>
        <w:rPr>
          <w:rFonts w:ascii="Helvetica Neue" w:hAnsi="Helvetica Neue" w:cs="Arial"/>
          <w:sz w:val="18"/>
          <w:szCs w:val="18"/>
        </w:rPr>
      </w:pPr>
    </w:p>
    <w:p w14:paraId="543A3484"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DÉCIMO.</w:t>
      </w:r>
    </w:p>
    <w:p w14:paraId="57FD8AF6"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Convocatorias</w:t>
      </w:r>
    </w:p>
    <w:p w14:paraId="34C8E57F" w14:textId="77777777" w:rsidR="002E29FE" w:rsidRPr="00A44577" w:rsidRDefault="002E29FE" w:rsidP="002C5908">
      <w:pPr>
        <w:pStyle w:val="ListParagraph"/>
        <w:numPr>
          <w:ilvl w:val="0"/>
          <w:numId w:val="10"/>
        </w:numPr>
        <w:spacing w:line="360" w:lineRule="auto"/>
        <w:rPr>
          <w:rFonts w:ascii="Helvetica Neue" w:hAnsi="Helvetica Neue" w:cs="Arial"/>
          <w:sz w:val="18"/>
          <w:szCs w:val="18"/>
        </w:rPr>
      </w:pPr>
      <w:r w:rsidRPr="00A44577">
        <w:rPr>
          <w:rFonts w:ascii="Helvetica Neue" w:hAnsi="Helvetica Neue" w:cs="Arial"/>
          <w:sz w:val="18"/>
          <w:szCs w:val="18"/>
        </w:rPr>
        <w:t>La convocatoria de la sesión que se trate deberá consignar la fecha, la hora y el lugar en que la misma se celebrará, y la mención de si es ordinaria, o extraordinaria.</w:t>
      </w:r>
    </w:p>
    <w:p w14:paraId="1A1902B8" w14:textId="0AE7AA83" w:rsidR="002E29FE" w:rsidRPr="00A44577" w:rsidRDefault="002E29FE" w:rsidP="002C5908">
      <w:pPr>
        <w:pStyle w:val="ListParagraph"/>
        <w:numPr>
          <w:ilvl w:val="0"/>
          <w:numId w:val="10"/>
        </w:numPr>
        <w:spacing w:line="360" w:lineRule="auto"/>
        <w:rPr>
          <w:rFonts w:ascii="Helvetica Neue" w:hAnsi="Helvetica Neue" w:cs="Arial"/>
          <w:sz w:val="18"/>
          <w:szCs w:val="18"/>
        </w:rPr>
      </w:pPr>
      <w:r w:rsidRPr="00A44577">
        <w:rPr>
          <w:rFonts w:ascii="Helvetica Neue" w:hAnsi="Helvetica Neue" w:cs="Arial"/>
          <w:sz w:val="18"/>
          <w:szCs w:val="18"/>
        </w:rPr>
        <w:t xml:space="preserve">Las convocatorias a las sesiones ordinarias deberán ser notificadas por escrito a los integrantes del </w:t>
      </w:r>
      <w:r w:rsidR="002B34F6" w:rsidRPr="00A44577">
        <w:rPr>
          <w:rFonts w:ascii="Helvetica Neue" w:hAnsi="Helvetica Neue" w:cs="Arial"/>
          <w:sz w:val="18"/>
          <w:szCs w:val="18"/>
        </w:rPr>
        <w:t xml:space="preserve">Consejo Directivo </w:t>
      </w:r>
      <w:r w:rsidRPr="00A44577">
        <w:rPr>
          <w:rFonts w:ascii="Helvetica Neue" w:hAnsi="Helvetica Neue" w:cs="Arial"/>
          <w:sz w:val="18"/>
          <w:szCs w:val="18"/>
        </w:rPr>
        <w:t xml:space="preserve">al menos con </w:t>
      </w:r>
      <w:r w:rsidR="0071448D" w:rsidRPr="00A44577">
        <w:rPr>
          <w:rFonts w:ascii="Helvetica Neue" w:hAnsi="Helvetica Neue" w:cs="Arial"/>
          <w:sz w:val="18"/>
          <w:szCs w:val="18"/>
        </w:rPr>
        <w:t>tres</w:t>
      </w:r>
      <w:r w:rsidRPr="00A44577">
        <w:rPr>
          <w:rFonts w:ascii="Helvetica Neue" w:hAnsi="Helvetica Neue" w:cs="Arial"/>
          <w:sz w:val="18"/>
          <w:szCs w:val="18"/>
        </w:rPr>
        <w:t xml:space="preserve"> días hábiles de anticipación a la sesión. Los documentos y anexos necesarios para el análisis de los puntos a tratarse en la sesión deberán ser remitidos el mismo día en que se notifique la convocatoria</w:t>
      </w:r>
      <w:del w:id="56" w:author="Usuario" w:date="2021-08-11T17:46:00Z">
        <w:r w:rsidRPr="00A44577" w:rsidDel="00824D22">
          <w:rPr>
            <w:rFonts w:ascii="Helvetica Neue" w:hAnsi="Helvetica Neue" w:cs="Arial"/>
            <w:sz w:val="18"/>
            <w:szCs w:val="18"/>
          </w:rPr>
          <w:delText xml:space="preserve"> y, de manera excepcional, al día hábil siguiente</w:delText>
        </w:r>
      </w:del>
      <w:r w:rsidRPr="00A44577">
        <w:rPr>
          <w:rFonts w:ascii="Helvetica Neue" w:hAnsi="Helvetica Neue" w:cs="Arial"/>
          <w:sz w:val="18"/>
          <w:szCs w:val="18"/>
        </w:rPr>
        <w:t>.</w:t>
      </w:r>
    </w:p>
    <w:p w14:paraId="4C8A0E8E" w14:textId="77777777" w:rsidR="002E29FE" w:rsidRPr="00A44577" w:rsidRDefault="002E29FE" w:rsidP="002C5908">
      <w:pPr>
        <w:pStyle w:val="ListParagraph"/>
        <w:numPr>
          <w:ilvl w:val="0"/>
          <w:numId w:val="10"/>
        </w:numPr>
        <w:spacing w:line="360" w:lineRule="auto"/>
        <w:rPr>
          <w:rFonts w:ascii="Helvetica Neue" w:hAnsi="Helvetica Neue" w:cs="Arial"/>
          <w:sz w:val="18"/>
          <w:szCs w:val="18"/>
        </w:rPr>
      </w:pPr>
      <w:r w:rsidRPr="00A44577">
        <w:rPr>
          <w:rFonts w:ascii="Helvetica Neue" w:hAnsi="Helvetica Neue" w:cs="Arial"/>
          <w:sz w:val="18"/>
          <w:szCs w:val="18"/>
        </w:rPr>
        <w:t>Las convocatorias a las sesiones extraordinarias deberán ser notificadas al menos con un día hábil de anticipación a su celebración, junto con los documentos y anexos necesarios para el análisis de los puntos a tratarse en la sesión correspondiente.</w:t>
      </w:r>
    </w:p>
    <w:p w14:paraId="675D42E3" w14:textId="77777777" w:rsidR="00A747F6" w:rsidRPr="000F0104" w:rsidRDefault="00A747F6" w:rsidP="002E29FE">
      <w:pPr>
        <w:spacing w:line="360" w:lineRule="auto"/>
        <w:jc w:val="both"/>
        <w:rPr>
          <w:rFonts w:ascii="Helvetica Neue" w:hAnsi="Helvetica Neue" w:cs="Arial"/>
          <w:sz w:val="18"/>
          <w:szCs w:val="18"/>
          <w:highlight w:val="green"/>
        </w:rPr>
      </w:pPr>
    </w:p>
    <w:p w14:paraId="7FDBEE7B"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DÉCIMO PRIMERO.</w:t>
      </w:r>
    </w:p>
    <w:p w14:paraId="3358D3BA"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Del proyecto del orden del día y circulación de documentos</w:t>
      </w:r>
    </w:p>
    <w:p w14:paraId="71BF67E6" w14:textId="74852586" w:rsidR="00A747F6" w:rsidRPr="00A44577" w:rsidDel="00824D22" w:rsidRDefault="00A747F6" w:rsidP="002E29FE">
      <w:pPr>
        <w:spacing w:line="360" w:lineRule="auto"/>
        <w:jc w:val="both"/>
        <w:rPr>
          <w:del w:id="57" w:author="Usuario" w:date="2021-08-11T17:53:00Z"/>
          <w:rFonts w:ascii="Helvetica Neue" w:hAnsi="Helvetica Neue" w:cs="Arial"/>
          <w:b/>
          <w:sz w:val="18"/>
          <w:szCs w:val="18"/>
        </w:rPr>
      </w:pPr>
    </w:p>
    <w:p w14:paraId="3E9C39AB" w14:textId="77777777" w:rsidR="002E29FE" w:rsidRPr="00A44577" w:rsidRDefault="002E29FE" w:rsidP="002C5908">
      <w:pPr>
        <w:pStyle w:val="ListParagraph"/>
        <w:numPr>
          <w:ilvl w:val="0"/>
          <w:numId w:val="11"/>
        </w:numPr>
        <w:spacing w:line="360" w:lineRule="auto"/>
        <w:rPr>
          <w:rFonts w:ascii="Helvetica Neue" w:hAnsi="Helvetica Neue" w:cs="Arial"/>
          <w:sz w:val="18"/>
          <w:szCs w:val="18"/>
        </w:rPr>
      </w:pPr>
      <w:r w:rsidRPr="00A44577">
        <w:rPr>
          <w:rFonts w:ascii="Helvetica Neue" w:hAnsi="Helvetica Neue" w:cs="Arial"/>
          <w:sz w:val="18"/>
          <w:szCs w:val="18"/>
        </w:rPr>
        <w:t>En el caso de la celebración de sesiones extraordinarias, no será posible incluir asuntos generales, en razón de la naturaleza de ese tipo de sesiones.</w:t>
      </w:r>
    </w:p>
    <w:p w14:paraId="0A5D3841" w14:textId="0D88CAC7" w:rsidR="002E29FE" w:rsidRPr="00A44577" w:rsidRDefault="002E29FE" w:rsidP="002C5908">
      <w:pPr>
        <w:pStyle w:val="ListParagraph"/>
        <w:numPr>
          <w:ilvl w:val="0"/>
          <w:numId w:val="11"/>
        </w:numPr>
        <w:spacing w:line="360" w:lineRule="auto"/>
        <w:rPr>
          <w:rFonts w:ascii="Helvetica Neue" w:hAnsi="Helvetica Neue" w:cs="Arial"/>
          <w:sz w:val="18"/>
          <w:szCs w:val="18"/>
        </w:rPr>
      </w:pPr>
      <w:r w:rsidRPr="00A44577">
        <w:rPr>
          <w:rFonts w:ascii="Helvetica Neue" w:hAnsi="Helvetica Neue" w:cs="Arial"/>
          <w:sz w:val="18"/>
          <w:szCs w:val="18"/>
        </w:rPr>
        <w:t xml:space="preserve">Direcciones Generales, deberán remitir </w:t>
      </w:r>
      <w:ins w:id="58" w:author="Usuario" w:date="2021-08-11T17:55:00Z">
        <w:r w:rsidR="00824D22">
          <w:rPr>
            <w:rFonts w:ascii="Helvetica Neue" w:hAnsi="Helvetica Neue" w:cs="Arial"/>
            <w:sz w:val="18"/>
            <w:szCs w:val="18"/>
          </w:rPr>
          <w:t xml:space="preserve">por escrito firmado en el que se desprenda que la información </w:t>
        </w:r>
        <w:r w:rsidR="00824D22">
          <w:rPr>
            <w:rFonts w:ascii="Helvetica Neue" w:hAnsi="Helvetica Neue" w:cs="Arial"/>
            <w:sz w:val="18"/>
            <w:szCs w:val="18"/>
          </w:rPr>
          <w:lastRenderedPageBreak/>
          <w:t xml:space="preserve">presentada ha sido revisada y validada por estas, </w:t>
        </w:r>
      </w:ins>
      <w:ins w:id="59" w:author="Usuario" w:date="2021-08-11T17:56:00Z">
        <w:r w:rsidR="00824D22">
          <w:rPr>
            <w:rFonts w:ascii="Helvetica Neue" w:hAnsi="Helvetica Neue" w:cs="Arial"/>
            <w:sz w:val="18"/>
            <w:szCs w:val="18"/>
          </w:rPr>
          <w:t xml:space="preserve">con atención </w:t>
        </w:r>
      </w:ins>
      <w:r w:rsidRPr="00A44577">
        <w:rPr>
          <w:rFonts w:ascii="Helvetica Neue" w:hAnsi="Helvetica Neue" w:cs="Arial"/>
          <w:sz w:val="18"/>
          <w:szCs w:val="18"/>
        </w:rPr>
        <w:t xml:space="preserve">al Secretario </w:t>
      </w:r>
      <w:r w:rsidR="00BC5F39" w:rsidRPr="00A44577">
        <w:rPr>
          <w:rFonts w:ascii="Helvetica Neue" w:hAnsi="Helvetica Neue" w:cs="Arial"/>
          <w:sz w:val="18"/>
          <w:szCs w:val="18"/>
        </w:rPr>
        <w:t>de Actas</w:t>
      </w:r>
      <w:r w:rsidRPr="00A44577">
        <w:rPr>
          <w:rFonts w:ascii="Helvetica Neue" w:hAnsi="Helvetica Neue" w:cs="Arial"/>
          <w:sz w:val="18"/>
          <w:szCs w:val="18"/>
        </w:rPr>
        <w:t xml:space="preserve"> o a la Dirección General, los proyectos de acuerdos que pretendan someter a consideración del </w:t>
      </w:r>
      <w:r w:rsidR="00BC5F39" w:rsidRPr="00A44577">
        <w:rPr>
          <w:rFonts w:ascii="Helvetica Neue" w:hAnsi="Helvetica Neue" w:cs="Arial"/>
          <w:sz w:val="18"/>
          <w:szCs w:val="18"/>
        </w:rPr>
        <w:t>Consejo Directivo</w:t>
      </w:r>
      <w:r w:rsidRPr="00A44577">
        <w:rPr>
          <w:rFonts w:ascii="Helvetica Neue" w:hAnsi="Helvetica Neue" w:cs="Arial"/>
          <w:sz w:val="18"/>
          <w:szCs w:val="18"/>
        </w:rPr>
        <w:t xml:space="preserve">, </w:t>
      </w:r>
      <w:ins w:id="60" w:author="Usuario" w:date="2021-08-11T17:56:00Z">
        <w:r w:rsidR="005D4836">
          <w:rPr>
            <w:rFonts w:ascii="Helvetica Neue" w:hAnsi="Helvetica Neue" w:cs="Arial"/>
            <w:sz w:val="18"/>
            <w:szCs w:val="18"/>
          </w:rPr>
          <w:t xml:space="preserve">deberán presentarlos </w:t>
        </w:r>
      </w:ins>
      <w:r w:rsidRPr="00A44577">
        <w:rPr>
          <w:rFonts w:ascii="Helvetica Neue" w:hAnsi="Helvetica Neue" w:cs="Arial"/>
          <w:sz w:val="18"/>
          <w:szCs w:val="18"/>
        </w:rPr>
        <w:t>con una antelación mínima de siete días hábiles a la fecha programada para la celebración de la misma.</w:t>
      </w:r>
    </w:p>
    <w:p w14:paraId="3543D501" w14:textId="110180FE" w:rsidR="002E29FE" w:rsidRPr="00A44577" w:rsidDel="005D4836" w:rsidRDefault="002E29FE" w:rsidP="002C5908">
      <w:pPr>
        <w:pStyle w:val="ListParagraph"/>
        <w:numPr>
          <w:ilvl w:val="0"/>
          <w:numId w:val="11"/>
        </w:numPr>
        <w:spacing w:line="360" w:lineRule="auto"/>
        <w:rPr>
          <w:del w:id="61" w:author="Usuario" w:date="2021-08-11T17:56:00Z"/>
          <w:rFonts w:ascii="Helvetica Neue" w:hAnsi="Helvetica Neue" w:cs="Arial"/>
          <w:sz w:val="18"/>
          <w:szCs w:val="18"/>
        </w:rPr>
      </w:pPr>
      <w:commentRangeStart w:id="62"/>
      <w:del w:id="63" w:author="Usuario" w:date="2021-08-11T17:56:00Z">
        <w:r w:rsidRPr="00A44577" w:rsidDel="005D4836">
          <w:rPr>
            <w:rFonts w:ascii="Helvetica Neue" w:hAnsi="Helvetica Neue" w:cs="Arial"/>
            <w:sz w:val="18"/>
            <w:szCs w:val="18"/>
          </w:rPr>
          <w:delText>Excepcionalm</w:delText>
        </w:r>
      </w:del>
      <w:commentRangeEnd w:id="62"/>
      <w:r w:rsidR="005D4836">
        <w:rPr>
          <w:rStyle w:val="CommentReference"/>
        </w:rPr>
        <w:commentReference w:id="62"/>
      </w:r>
      <w:del w:id="64" w:author="Usuario" w:date="2021-08-11T17:56:00Z">
        <w:r w:rsidRPr="00A44577" w:rsidDel="005D4836">
          <w:rPr>
            <w:rFonts w:ascii="Helvetica Neue" w:hAnsi="Helvetica Neue" w:cs="Arial"/>
            <w:sz w:val="18"/>
            <w:szCs w:val="18"/>
          </w:rPr>
          <w:delText xml:space="preserve">ente, al menos con 24 horas de anticipación a la sesión ordinaria del </w:delText>
        </w:r>
        <w:r w:rsidR="00E9571A" w:rsidRPr="00A44577" w:rsidDel="005D4836">
          <w:rPr>
            <w:rFonts w:ascii="Helvetica Neue" w:hAnsi="Helvetica Neue" w:cs="Arial"/>
            <w:sz w:val="18"/>
            <w:szCs w:val="18"/>
          </w:rPr>
          <w:delText xml:space="preserve">Consejo Directivo </w:delText>
        </w:r>
        <w:r w:rsidRPr="00A44577" w:rsidDel="005D4836">
          <w:rPr>
            <w:rFonts w:ascii="Helvetica Neue" w:hAnsi="Helvetica Neue" w:cs="Arial"/>
            <w:sz w:val="18"/>
            <w:szCs w:val="18"/>
          </w:rPr>
          <w:delText xml:space="preserve">de que se trate, se podrán incluir en el orden del día proyectos de resoluciones o acuerdos cuya votación sea urgente, así como solicitudes de autorización para celebrar audiencias o acceso a información clasificada. Tratándose de proyectos de resoluciones, el </w:delText>
        </w:r>
        <w:r w:rsidR="00E9571A" w:rsidRPr="00A44577" w:rsidDel="005D4836">
          <w:rPr>
            <w:rFonts w:ascii="Helvetica Neue" w:hAnsi="Helvetica Neue" w:cs="Arial"/>
            <w:sz w:val="18"/>
            <w:szCs w:val="18"/>
          </w:rPr>
          <w:delText xml:space="preserve">Consejo Directivo </w:delText>
        </w:r>
        <w:r w:rsidRPr="00A44577" w:rsidDel="005D4836">
          <w:rPr>
            <w:rFonts w:ascii="Helvetica Neue" w:hAnsi="Helvetica Neue" w:cs="Arial"/>
            <w:sz w:val="18"/>
            <w:szCs w:val="18"/>
          </w:rPr>
          <w:delText xml:space="preserve">tendrá que aprobar su inclusión, siempre tomando en cuenta que el resto de los </w:delText>
        </w:r>
        <w:r w:rsidR="009E3E83" w:rsidRPr="00A44577" w:rsidDel="005D4836">
          <w:rPr>
            <w:rFonts w:ascii="Helvetica Neue" w:hAnsi="Helvetica Neue" w:cs="Arial"/>
            <w:sz w:val="18"/>
            <w:szCs w:val="18"/>
          </w:rPr>
          <w:delText>Consejeros</w:delText>
        </w:r>
        <w:r w:rsidRPr="00A44577" w:rsidDel="005D4836">
          <w:rPr>
            <w:rFonts w:ascii="Helvetica Neue" w:hAnsi="Helvetica Neue" w:cs="Arial"/>
            <w:sz w:val="18"/>
            <w:szCs w:val="18"/>
          </w:rPr>
          <w:delText xml:space="preserve"> hayan conocido los asuntos respectivos.</w:delText>
        </w:r>
      </w:del>
    </w:p>
    <w:p w14:paraId="064F5478" w14:textId="07DDF16E" w:rsidR="002E29FE" w:rsidRPr="00A44577" w:rsidRDefault="002E29FE" w:rsidP="002C5908">
      <w:pPr>
        <w:pStyle w:val="ListParagraph"/>
        <w:numPr>
          <w:ilvl w:val="0"/>
          <w:numId w:val="11"/>
        </w:numPr>
        <w:spacing w:line="360" w:lineRule="auto"/>
        <w:rPr>
          <w:rFonts w:ascii="Helvetica Neue" w:hAnsi="Helvetica Neue" w:cs="Arial"/>
          <w:sz w:val="18"/>
          <w:szCs w:val="18"/>
        </w:rPr>
      </w:pPr>
      <w:r w:rsidRPr="00A44577">
        <w:rPr>
          <w:rFonts w:ascii="Helvetica Neue" w:hAnsi="Helvetica Neue" w:cs="Arial"/>
          <w:sz w:val="18"/>
          <w:szCs w:val="18"/>
        </w:rPr>
        <w:t xml:space="preserve">Si derivado del volumen de la documentación, no es posible acompañar los anexos necesarios para la discusión de los asuntos contenidos en el orden del día; así como la información y documentación relacionada, éstos se pondrán a disposición de los </w:t>
      </w:r>
      <w:r w:rsidR="009E3E83" w:rsidRPr="00A44577">
        <w:rPr>
          <w:rFonts w:ascii="Helvetica Neue" w:hAnsi="Helvetica Neue" w:cs="Arial"/>
          <w:sz w:val="18"/>
          <w:szCs w:val="18"/>
        </w:rPr>
        <w:t>Consejeros</w:t>
      </w:r>
      <w:r w:rsidRPr="00A44577">
        <w:rPr>
          <w:rFonts w:ascii="Helvetica Neue" w:hAnsi="Helvetica Neue" w:cs="Arial"/>
          <w:sz w:val="18"/>
          <w:szCs w:val="18"/>
        </w:rPr>
        <w:t xml:space="preserve">, a partir de la fecha de la emisión de la convocatoria, en la carpeta electrónica compartida de la sesión del </w:t>
      </w:r>
      <w:r w:rsidR="00BC5F39" w:rsidRPr="00A44577">
        <w:rPr>
          <w:rFonts w:ascii="Helvetica Neue" w:hAnsi="Helvetica Neue" w:cs="Arial"/>
          <w:sz w:val="18"/>
          <w:szCs w:val="18"/>
        </w:rPr>
        <w:t xml:space="preserve">Consejo Directivo </w:t>
      </w:r>
      <w:r w:rsidRPr="00A44577">
        <w:rPr>
          <w:rFonts w:ascii="Helvetica Neue" w:hAnsi="Helvetica Neue" w:cs="Arial"/>
          <w:sz w:val="18"/>
          <w:szCs w:val="18"/>
        </w:rPr>
        <w:t xml:space="preserve">correspondiente, caso en que el Secretario </w:t>
      </w:r>
      <w:r w:rsidR="00BC5F39" w:rsidRPr="00A44577">
        <w:rPr>
          <w:rFonts w:ascii="Helvetica Neue" w:hAnsi="Helvetica Neue" w:cs="Arial"/>
          <w:sz w:val="18"/>
          <w:szCs w:val="18"/>
        </w:rPr>
        <w:t>de Actas</w:t>
      </w:r>
      <w:r w:rsidRPr="00A44577">
        <w:rPr>
          <w:rFonts w:ascii="Helvetica Neue" w:hAnsi="Helvetica Neue" w:cs="Arial"/>
          <w:sz w:val="18"/>
          <w:szCs w:val="18"/>
        </w:rPr>
        <w:t xml:space="preserve"> deberá comunicar dicha situación y ubicación específica a los </w:t>
      </w:r>
      <w:r w:rsidR="009E3E83" w:rsidRPr="00A44577">
        <w:rPr>
          <w:rFonts w:ascii="Helvetica Neue" w:hAnsi="Helvetica Neue" w:cs="Arial"/>
          <w:sz w:val="18"/>
          <w:szCs w:val="18"/>
        </w:rPr>
        <w:t>Consejeros</w:t>
      </w:r>
      <w:r w:rsidRPr="00A44577">
        <w:rPr>
          <w:rFonts w:ascii="Helvetica Neue" w:hAnsi="Helvetica Neue" w:cs="Arial"/>
          <w:sz w:val="18"/>
          <w:szCs w:val="18"/>
        </w:rPr>
        <w:t xml:space="preserve"> al circular la convocatoria respectiva.</w:t>
      </w:r>
    </w:p>
    <w:p w14:paraId="2C682F8D" w14:textId="77777777" w:rsidR="00A747F6" w:rsidRPr="00A44577" w:rsidRDefault="00A747F6" w:rsidP="002E29FE">
      <w:pPr>
        <w:spacing w:line="360" w:lineRule="auto"/>
        <w:jc w:val="both"/>
        <w:rPr>
          <w:rFonts w:ascii="Helvetica Neue" w:hAnsi="Helvetica Neue" w:cs="Arial"/>
          <w:sz w:val="18"/>
          <w:szCs w:val="18"/>
        </w:rPr>
      </w:pPr>
    </w:p>
    <w:p w14:paraId="33F4F14A"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DÉCIMO SEGUNDO.</w:t>
      </w:r>
    </w:p>
    <w:p w14:paraId="56D97F25" w14:textId="77777777" w:rsidR="002E29FE" w:rsidRPr="00A44577" w:rsidRDefault="002E29FE" w:rsidP="002E29FE">
      <w:pPr>
        <w:spacing w:line="360" w:lineRule="auto"/>
        <w:jc w:val="both"/>
        <w:rPr>
          <w:rFonts w:ascii="Helvetica Neue" w:hAnsi="Helvetica Neue" w:cs="Arial"/>
          <w:b/>
          <w:sz w:val="18"/>
          <w:szCs w:val="18"/>
        </w:rPr>
      </w:pPr>
      <w:commentRangeStart w:id="65"/>
      <w:r w:rsidRPr="00A44577">
        <w:rPr>
          <w:rFonts w:ascii="Helvetica Neue" w:hAnsi="Helvetica Neue" w:cs="Arial"/>
          <w:b/>
          <w:sz w:val="18"/>
          <w:szCs w:val="18"/>
        </w:rPr>
        <w:t>Modificaciones a los proyectos de resoluciones y acuerdos</w:t>
      </w:r>
      <w:commentRangeEnd w:id="65"/>
      <w:r w:rsidR="00CF27D0">
        <w:rPr>
          <w:rStyle w:val="CommentReference"/>
        </w:rPr>
        <w:commentReference w:id="65"/>
      </w:r>
    </w:p>
    <w:p w14:paraId="70EF916B" w14:textId="77777777" w:rsidR="00A747F6" w:rsidRPr="00A44577" w:rsidRDefault="00A747F6" w:rsidP="002E29FE">
      <w:pPr>
        <w:spacing w:line="360" w:lineRule="auto"/>
        <w:jc w:val="both"/>
        <w:rPr>
          <w:rFonts w:ascii="Helvetica Neue" w:hAnsi="Helvetica Neue" w:cs="Arial"/>
          <w:sz w:val="18"/>
          <w:szCs w:val="18"/>
        </w:rPr>
      </w:pPr>
    </w:p>
    <w:p w14:paraId="31AAB40D" w14:textId="77777777" w:rsidR="002E29FE" w:rsidRPr="00A44577" w:rsidRDefault="002E29FE" w:rsidP="002C5908">
      <w:pPr>
        <w:pStyle w:val="ListParagraph"/>
        <w:numPr>
          <w:ilvl w:val="0"/>
          <w:numId w:val="12"/>
        </w:numPr>
        <w:spacing w:line="360" w:lineRule="auto"/>
        <w:rPr>
          <w:rFonts w:ascii="Helvetica Neue" w:hAnsi="Helvetica Neue" w:cs="Arial"/>
          <w:sz w:val="18"/>
          <w:szCs w:val="18"/>
        </w:rPr>
      </w:pPr>
      <w:r w:rsidRPr="00A44577">
        <w:rPr>
          <w:rFonts w:ascii="Helvetica Neue" w:hAnsi="Helvetica Neue" w:cs="Arial"/>
          <w:sz w:val="18"/>
          <w:szCs w:val="18"/>
        </w:rPr>
        <w:t>Una vez enviados los proyectos, se aceptará la remisión de modificaciones a los mismos, siempre y cuando se encuentren debidamente señaladas y sean remitidas al menos con un día hábil de antelación a la sesión correspondiente.</w:t>
      </w:r>
    </w:p>
    <w:p w14:paraId="1ACC0CE8" w14:textId="7EF1137B" w:rsidR="00073D44" w:rsidRPr="00A44577" w:rsidRDefault="002E29FE" w:rsidP="002C5908">
      <w:pPr>
        <w:pStyle w:val="ListParagraph"/>
        <w:numPr>
          <w:ilvl w:val="0"/>
          <w:numId w:val="12"/>
        </w:numPr>
        <w:spacing w:line="360" w:lineRule="auto"/>
        <w:rPr>
          <w:rFonts w:ascii="Helvetica Neue" w:hAnsi="Helvetica Neue" w:cs="Arial"/>
          <w:sz w:val="18"/>
          <w:szCs w:val="18"/>
        </w:rPr>
      </w:pPr>
      <w:r w:rsidRPr="00A44577">
        <w:rPr>
          <w:rFonts w:ascii="Helvetica Neue" w:hAnsi="Helvetica Neue" w:cs="Arial"/>
          <w:sz w:val="18"/>
          <w:szCs w:val="18"/>
        </w:rPr>
        <w:t xml:space="preserve">Las modificaciones a los proyectos que se realicen fuera del plazo señalado en el párrafo anterior, deberán diferirse para su consideración por parte de los integrantes del </w:t>
      </w:r>
      <w:r w:rsidR="00BC5F39" w:rsidRPr="00A44577">
        <w:rPr>
          <w:rFonts w:ascii="Helvetica Neue" w:hAnsi="Helvetica Neue" w:cs="Arial"/>
          <w:sz w:val="18"/>
          <w:szCs w:val="18"/>
        </w:rPr>
        <w:t xml:space="preserve">Consejo Directivo </w:t>
      </w:r>
      <w:r w:rsidRPr="00A44577">
        <w:rPr>
          <w:rFonts w:ascii="Helvetica Neue" w:hAnsi="Helvetica Neue" w:cs="Arial"/>
          <w:sz w:val="18"/>
          <w:szCs w:val="18"/>
        </w:rPr>
        <w:t>en la siguiente sesión, salvo que esté próxima su fecha de vencimiento.</w:t>
      </w:r>
    </w:p>
    <w:p w14:paraId="73095DBE" w14:textId="7F0AA3D0" w:rsidR="002E29FE" w:rsidRPr="00A44577" w:rsidRDefault="002E29FE" w:rsidP="002C5908">
      <w:pPr>
        <w:pStyle w:val="ListParagraph"/>
        <w:numPr>
          <w:ilvl w:val="0"/>
          <w:numId w:val="12"/>
        </w:numPr>
        <w:spacing w:line="360" w:lineRule="auto"/>
        <w:rPr>
          <w:rFonts w:ascii="Helvetica Neue" w:hAnsi="Helvetica Neue" w:cs="Arial"/>
          <w:sz w:val="18"/>
          <w:szCs w:val="18"/>
        </w:rPr>
      </w:pPr>
      <w:r w:rsidRPr="00A44577">
        <w:rPr>
          <w:rFonts w:ascii="Helvetica Neue" w:hAnsi="Helvetica Neue" w:cs="Arial"/>
          <w:sz w:val="18"/>
          <w:szCs w:val="18"/>
        </w:rPr>
        <w:t xml:space="preserve">En el caso de las sesiones extraordinarias, se aceptará la remisión de modificaciones a los proyectos o propuestas enviadas, siempre y cuando se encuentren debidamente señaladas y sean remitidas al menos con una hora de anticipación a la celebración de las mismas, para que los </w:t>
      </w:r>
      <w:r w:rsidR="009E3E83" w:rsidRPr="00A44577">
        <w:rPr>
          <w:rFonts w:ascii="Helvetica Neue" w:hAnsi="Helvetica Neue" w:cs="Arial"/>
          <w:sz w:val="18"/>
          <w:szCs w:val="18"/>
        </w:rPr>
        <w:t>Consejeros</w:t>
      </w:r>
      <w:r w:rsidRPr="00A44577">
        <w:rPr>
          <w:rFonts w:ascii="Helvetica Neue" w:hAnsi="Helvetica Neue" w:cs="Arial"/>
          <w:sz w:val="18"/>
          <w:szCs w:val="18"/>
        </w:rPr>
        <w:t xml:space="preserve"> las conozcan a detalle; salvo que por encontrarse presentes los integrantes del </w:t>
      </w:r>
      <w:r w:rsidR="00BC5F39" w:rsidRPr="00A44577">
        <w:rPr>
          <w:rFonts w:ascii="Helvetica Neue" w:hAnsi="Helvetica Neue" w:cs="Arial"/>
          <w:sz w:val="18"/>
          <w:szCs w:val="18"/>
        </w:rPr>
        <w:t>Consejo Directivo</w:t>
      </w:r>
      <w:r w:rsidRPr="00A44577">
        <w:rPr>
          <w:rFonts w:ascii="Helvetica Neue" w:hAnsi="Helvetica Neue" w:cs="Arial"/>
          <w:sz w:val="18"/>
          <w:szCs w:val="18"/>
        </w:rPr>
        <w:t>, sea posible obviar el envío previo de los documentos.</w:t>
      </w:r>
    </w:p>
    <w:p w14:paraId="495E2CA5" w14:textId="77777777" w:rsidR="00A747F6" w:rsidRPr="00A44577" w:rsidRDefault="00A747F6" w:rsidP="00A747F6">
      <w:pPr>
        <w:pStyle w:val="ListParagraph"/>
        <w:spacing w:line="360" w:lineRule="auto"/>
        <w:ind w:left="720" w:firstLine="0"/>
        <w:rPr>
          <w:rFonts w:ascii="Helvetica Neue" w:hAnsi="Helvetica Neue" w:cs="Arial"/>
          <w:sz w:val="18"/>
          <w:szCs w:val="18"/>
        </w:rPr>
      </w:pPr>
    </w:p>
    <w:p w14:paraId="3CE3A210"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DÉCIMO TERCERO.</w:t>
      </w:r>
    </w:p>
    <w:p w14:paraId="03CD1DC7"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Retiro de asuntos del orden del día</w:t>
      </w:r>
    </w:p>
    <w:p w14:paraId="6EFC0639" w14:textId="3C40ADDE" w:rsidR="002E29FE" w:rsidRPr="00A44577" w:rsidRDefault="002E29FE" w:rsidP="002C5908">
      <w:pPr>
        <w:pStyle w:val="ListParagraph"/>
        <w:numPr>
          <w:ilvl w:val="0"/>
          <w:numId w:val="13"/>
        </w:numPr>
        <w:spacing w:line="360" w:lineRule="auto"/>
        <w:rPr>
          <w:rFonts w:ascii="Helvetica Neue" w:hAnsi="Helvetica Neue" w:cs="Arial"/>
          <w:sz w:val="18"/>
          <w:szCs w:val="18"/>
        </w:rPr>
      </w:pPr>
      <w:commentRangeStart w:id="66"/>
      <w:r w:rsidRPr="00A44577">
        <w:rPr>
          <w:rFonts w:ascii="Helvetica Neue" w:hAnsi="Helvetica Neue" w:cs="Arial"/>
          <w:sz w:val="18"/>
          <w:szCs w:val="18"/>
        </w:rPr>
        <w:t xml:space="preserve">El </w:t>
      </w:r>
      <w:r w:rsidR="009E3E83" w:rsidRPr="00A44577">
        <w:rPr>
          <w:rFonts w:ascii="Helvetica Neue" w:hAnsi="Helvetica Neue" w:cs="Arial"/>
          <w:sz w:val="18"/>
          <w:szCs w:val="18"/>
        </w:rPr>
        <w:t>Consejero</w:t>
      </w:r>
      <w:r w:rsidR="00575B5D" w:rsidRPr="00A44577">
        <w:rPr>
          <w:rFonts w:ascii="Helvetica Neue" w:hAnsi="Helvetica Neue" w:cs="Arial"/>
          <w:sz w:val="18"/>
          <w:szCs w:val="18"/>
        </w:rPr>
        <w:t xml:space="preserve"> Ponente</w:t>
      </w:r>
      <w:commentRangeEnd w:id="66"/>
      <w:r w:rsidR="008B153D">
        <w:rPr>
          <w:rStyle w:val="CommentReference"/>
        </w:rPr>
        <w:commentReference w:id="66"/>
      </w:r>
      <w:r w:rsidR="00BC5F39" w:rsidRPr="00A44577">
        <w:rPr>
          <w:rFonts w:ascii="Helvetica Neue" w:hAnsi="Helvetica Neue" w:cs="Arial"/>
          <w:sz w:val="18"/>
          <w:szCs w:val="18"/>
        </w:rPr>
        <w:t>, podrá</w:t>
      </w:r>
      <w:r w:rsidRPr="00A44577">
        <w:rPr>
          <w:rFonts w:ascii="Helvetica Neue" w:hAnsi="Helvetica Neue" w:cs="Arial"/>
          <w:sz w:val="18"/>
          <w:szCs w:val="18"/>
        </w:rPr>
        <w:t xml:space="preserve"> requerir al Secretario </w:t>
      </w:r>
      <w:r w:rsidR="00575B5D" w:rsidRPr="00A44577">
        <w:rPr>
          <w:rFonts w:ascii="Helvetica Neue" w:hAnsi="Helvetica Neue" w:cs="Arial"/>
          <w:sz w:val="18"/>
          <w:szCs w:val="18"/>
        </w:rPr>
        <w:t>de Actas</w:t>
      </w:r>
      <w:r w:rsidRPr="00A44577">
        <w:rPr>
          <w:rFonts w:ascii="Helvetica Neue" w:hAnsi="Helvetica Neue" w:cs="Arial"/>
          <w:sz w:val="18"/>
          <w:szCs w:val="18"/>
        </w:rPr>
        <w:t xml:space="preserve">, el retiro de alguno de los asuntos que haya solicitado incluir en el orden del día, mediante correo electrónico, y deberá hacer del conocimiento del resto de los </w:t>
      </w:r>
      <w:r w:rsidR="009E3E83" w:rsidRPr="00A44577">
        <w:rPr>
          <w:rFonts w:ascii="Helvetica Neue" w:hAnsi="Helvetica Neue" w:cs="Arial"/>
          <w:sz w:val="18"/>
          <w:szCs w:val="18"/>
        </w:rPr>
        <w:t>Consejeros</w:t>
      </w:r>
      <w:r w:rsidRPr="00A44577">
        <w:rPr>
          <w:rFonts w:ascii="Helvetica Neue" w:hAnsi="Helvetica Neue" w:cs="Arial"/>
          <w:sz w:val="18"/>
          <w:szCs w:val="18"/>
        </w:rPr>
        <w:t>, dicho correo electrónico.</w:t>
      </w:r>
    </w:p>
    <w:p w14:paraId="5587BBFB" w14:textId="77777777" w:rsidR="002E29FE" w:rsidRPr="00A44577" w:rsidRDefault="002E29FE" w:rsidP="002E29FE">
      <w:pPr>
        <w:spacing w:line="360" w:lineRule="auto"/>
        <w:jc w:val="both"/>
        <w:rPr>
          <w:rFonts w:ascii="Helvetica Neue" w:hAnsi="Helvetica Neue" w:cs="Arial"/>
          <w:sz w:val="18"/>
          <w:szCs w:val="18"/>
        </w:rPr>
      </w:pPr>
      <w:r w:rsidRPr="00A44577">
        <w:rPr>
          <w:rFonts w:ascii="Helvetica Neue" w:hAnsi="Helvetica Neue" w:cs="Arial"/>
          <w:sz w:val="18"/>
          <w:szCs w:val="18"/>
        </w:rPr>
        <w:t xml:space="preserve"> </w:t>
      </w:r>
    </w:p>
    <w:p w14:paraId="53436F03"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DÉCIMO CUARTO.</w:t>
      </w:r>
    </w:p>
    <w:p w14:paraId="5D06B655" w14:textId="77777777" w:rsidR="002E29FE" w:rsidRPr="00A44577" w:rsidRDefault="002E29FE" w:rsidP="002E29FE">
      <w:pPr>
        <w:spacing w:line="360" w:lineRule="auto"/>
        <w:jc w:val="both"/>
        <w:rPr>
          <w:rFonts w:ascii="Helvetica Neue" w:hAnsi="Helvetica Neue" w:cs="Arial"/>
          <w:b/>
          <w:sz w:val="18"/>
          <w:szCs w:val="18"/>
        </w:rPr>
      </w:pPr>
      <w:r w:rsidRPr="00A44577">
        <w:rPr>
          <w:rFonts w:ascii="Helvetica Neue" w:hAnsi="Helvetica Neue" w:cs="Arial"/>
          <w:b/>
          <w:sz w:val="18"/>
          <w:szCs w:val="18"/>
        </w:rPr>
        <w:t>Publicación en Internet del orden del día</w:t>
      </w:r>
    </w:p>
    <w:p w14:paraId="658DB876" w14:textId="77777777" w:rsidR="00A747F6" w:rsidRPr="00A44577" w:rsidRDefault="00A747F6" w:rsidP="002E29FE">
      <w:pPr>
        <w:spacing w:line="360" w:lineRule="auto"/>
        <w:jc w:val="both"/>
        <w:rPr>
          <w:rFonts w:ascii="Helvetica Neue" w:hAnsi="Helvetica Neue" w:cs="Arial"/>
          <w:b/>
          <w:sz w:val="18"/>
          <w:szCs w:val="18"/>
        </w:rPr>
      </w:pPr>
    </w:p>
    <w:p w14:paraId="08EA820E" w14:textId="0DF6BC21" w:rsidR="002E29FE" w:rsidRPr="002E29FE" w:rsidRDefault="002E29FE" w:rsidP="002E29FE">
      <w:pPr>
        <w:spacing w:line="360" w:lineRule="auto"/>
        <w:jc w:val="both"/>
        <w:rPr>
          <w:rFonts w:ascii="Helvetica Neue" w:hAnsi="Helvetica Neue" w:cs="Arial"/>
          <w:sz w:val="18"/>
          <w:szCs w:val="18"/>
        </w:rPr>
      </w:pPr>
      <w:r w:rsidRPr="00A44577">
        <w:rPr>
          <w:rFonts w:ascii="Helvetica Neue" w:hAnsi="Helvetica Neue" w:cs="Arial"/>
          <w:sz w:val="18"/>
          <w:szCs w:val="18"/>
        </w:rPr>
        <w:t xml:space="preserve">Para efectos de promover la transparencia en la discusión de los asuntos que se someterán a consideración del </w:t>
      </w:r>
      <w:r w:rsidR="00BC5F39" w:rsidRPr="00A44577">
        <w:rPr>
          <w:rFonts w:ascii="Helvetica Neue" w:hAnsi="Helvetica Neue" w:cs="Arial"/>
          <w:sz w:val="18"/>
          <w:szCs w:val="18"/>
        </w:rPr>
        <w:t>Consejo Directivo</w:t>
      </w:r>
      <w:r w:rsidRPr="00A44577">
        <w:rPr>
          <w:rFonts w:ascii="Helvetica Neue" w:hAnsi="Helvetica Neue" w:cs="Arial"/>
          <w:sz w:val="18"/>
          <w:szCs w:val="18"/>
        </w:rPr>
        <w:t xml:space="preserve">, el proyecto de orden del día se publicará en el sitio de internet del Instituto, con un día hábil de antelación a la celebración de la sesión ordinaria del </w:t>
      </w:r>
      <w:r w:rsidR="00E9571A" w:rsidRPr="00A44577">
        <w:rPr>
          <w:rFonts w:ascii="Helvetica Neue" w:hAnsi="Helvetica Neue" w:cs="Arial"/>
          <w:sz w:val="18"/>
          <w:szCs w:val="18"/>
        </w:rPr>
        <w:t>Consejo Directivo</w:t>
      </w:r>
      <w:del w:id="67" w:author=". ." w:date="2021-09-01T13:27:00Z">
        <w:r w:rsidRPr="00A44577" w:rsidDel="001A0475">
          <w:rPr>
            <w:rFonts w:ascii="Helvetica Neue" w:hAnsi="Helvetica Neue" w:cs="Arial"/>
            <w:sz w:val="18"/>
            <w:szCs w:val="18"/>
          </w:rPr>
          <w:delText xml:space="preserve">, identificando en cada caso el folio de la solicitud, el sujeto obligado, el número de recurso y el </w:delText>
        </w:r>
        <w:r w:rsidR="00575B5D" w:rsidRPr="008B153D" w:rsidDel="001A0475">
          <w:rPr>
            <w:rFonts w:ascii="Helvetica Neue" w:hAnsi="Helvetica Neue" w:cs="Arial"/>
            <w:sz w:val="18"/>
            <w:szCs w:val="18"/>
            <w:highlight w:val="green"/>
            <w:rPrChange w:id="68" w:author="Usuario" w:date="2021-08-12T11:46:00Z">
              <w:rPr>
                <w:rFonts w:ascii="Helvetica Neue" w:hAnsi="Helvetica Neue" w:cs="Arial"/>
                <w:sz w:val="18"/>
                <w:szCs w:val="18"/>
              </w:rPr>
            </w:rPrChange>
          </w:rPr>
          <w:delText>Consejero</w:delText>
        </w:r>
        <w:r w:rsidRPr="008B153D" w:rsidDel="001A0475">
          <w:rPr>
            <w:rFonts w:ascii="Helvetica Neue" w:hAnsi="Helvetica Neue" w:cs="Arial"/>
            <w:sz w:val="18"/>
            <w:szCs w:val="18"/>
            <w:highlight w:val="green"/>
            <w:rPrChange w:id="69" w:author="Usuario" w:date="2021-08-12T11:46:00Z">
              <w:rPr>
                <w:rFonts w:ascii="Helvetica Neue" w:hAnsi="Helvetica Neue" w:cs="Arial"/>
                <w:sz w:val="18"/>
                <w:szCs w:val="18"/>
              </w:rPr>
            </w:rPrChange>
          </w:rPr>
          <w:delText xml:space="preserve"> Ponente</w:delText>
        </w:r>
      </w:del>
      <w:ins w:id="70" w:author=". ." w:date="2021-09-01T13:27:00Z">
        <w:r w:rsidR="001A0475">
          <w:rPr>
            <w:rFonts w:ascii="Helvetica Neue" w:hAnsi="Helvetica Neue" w:cs="Arial"/>
            <w:sz w:val="18"/>
            <w:szCs w:val="18"/>
          </w:rPr>
          <w:t>, y e</w:t>
        </w:r>
      </w:ins>
      <w:del w:id="71" w:author=". ." w:date="2021-09-01T13:27:00Z">
        <w:r w:rsidRPr="008B153D" w:rsidDel="001A0475">
          <w:rPr>
            <w:rFonts w:ascii="Helvetica Neue" w:hAnsi="Helvetica Neue" w:cs="Arial"/>
            <w:sz w:val="18"/>
            <w:szCs w:val="18"/>
            <w:highlight w:val="green"/>
            <w:rPrChange w:id="72" w:author="Usuario" w:date="2021-08-12T11:46:00Z">
              <w:rPr>
                <w:rFonts w:ascii="Helvetica Neue" w:hAnsi="Helvetica Neue" w:cs="Arial"/>
                <w:sz w:val="18"/>
                <w:szCs w:val="18"/>
              </w:rPr>
            </w:rPrChange>
          </w:rPr>
          <w:delText>.</w:delText>
        </w:r>
        <w:r w:rsidRPr="00A44577" w:rsidDel="001A0475">
          <w:rPr>
            <w:rFonts w:ascii="Helvetica Neue" w:hAnsi="Helvetica Neue" w:cs="Arial"/>
            <w:sz w:val="18"/>
            <w:szCs w:val="18"/>
          </w:rPr>
          <w:delText xml:space="preserve"> E</w:delText>
        </w:r>
      </w:del>
      <w:r w:rsidRPr="00A44577">
        <w:rPr>
          <w:rFonts w:ascii="Helvetica Neue" w:hAnsi="Helvetica Neue" w:cs="Arial"/>
          <w:sz w:val="18"/>
          <w:szCs w:val="18"/>
        </w:rPr>
        <w:t>n el caso de las sesiones extraordinarias el proyecto de orden del día se publicará tan pronto como se cuente con él.</w:t>
      </w:r>
    </w:p>
    <w:p w14:paraId="278BF7E1" w14:textId="77777777" w:rsidR="00A747F6" w:rsidRDefault="00A747F6" w:rsidP="002E29FE">
      <w:pPr>
        <w:spacing w:line="360" w:lineRule="auto"/>
        <w:jc w:val="both"/>
        <w:rPr>
          <w:rFonts w:ascii="Helvetica Neue" w:hAnsi="Helvetica Neue" w:cs="Arial"/>
          <w:sz w:val="18"/>
          <w:szCs w:val="18"/>
        </w:rPr>
      </w:pPr>
    </w:p>
    <w:p w14:paraId="3FB12D55"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CAPÍTULO VI</w:t>
      </w:r>
    </w:p>
    <w:p w14:paraId="0B24F15F"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LAS AUSENCIAS, IMPEDIMENTOS, EXCUSAS y RECUSACIONES</w:t>
      </w:r>
    </w:p>
    <w:p w14:paraId="234C74AC" w14:textId="77777777" w:rsidR="00A747F6" w:rsidRDefault="00A747F6" w:rsidP="002E29FE">
      <w:pPr>
        <w:spacing w:line="360" w:lineRule="auto"/>
        <w:jc w:val="both"/>
        <w:rPr>
          <w:rFonts w:ascii="Helvetica Neue" w:hAnsi="Helvetica Neue" w:cs="Arial"/>
          <w:sz w:val="18"/>
          <w:szCs w:val="18"/>
        </w:rPr>
      </w:pPr>
    </w:p>
    <w:p w14:paraId="4724B5F0"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DÉCIMO QUINTO.</w:t>
      </w:r>
    </w:p>
    <w:p w14:paraId="66648EA7"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Ausencia del Presidente del Consejo</w:t>
      </w:r>
    </w:p>
    <w:p w14:paraId="3AC18E09" w14:textId="5EDC9B3C" w:rsidR="002E29FE" w:rsidRPr="00A747F6" w:rsidRDefault="002E29FE" w:rsidP="002C5908">
      <w:pPr>
        <w:pStyle w:val="ListParagraph"/>
        <w:numPr>
          <w:ilvl w:val="0"/>
          <w:numId w:val="14"/>
        </w:numPr>
        <w:spacing w:line="360" w:lineRule="auto"/>
        <w:rPr>
          <w:rFonts w:ascii="Helvetica Neue" w:hAnsi="Helvetica Neue" w:cs="Arial"/>
          <w:sz w:val="18"/>
          <w:szCs w:val="18"/>
        </w:rPr>
      </w:pPr>
      <w:r w:rsidRPr="00A747F6">
        <w:rPr>
          <w:rFonts w:ascii="Helvetica Neue" w:hAnsi="Helvetica Neue" w:cs="Arial"/>
          <w:sz w:val="18"/>
          <w:szCs w:val="18"/>
        </w:rPr>
        <w:t xml:space="preserve">Cuando el Presidente del Consejo no pueda asistir a la sesión del </w:t>
      </w:r>
      <w:r w:rsidR="00BC5F39">
        <w:rPr>
          <w:rFonts w:ascii="Helvetica Neue" w:hAnsi="Helvetica Neue" w:cs="Arial"/>
          <w:sz w:val="18"/>
          <w:szCs w:val="18"/>
        </w:rPr>
        <w:t>Consejo Directivo</w:t>
      </w:r>
      <w:r w:rsidRPr="00A747F6">
        <w:rPr>
          <w:rFonts w:ascii="Helvetica Neue" w:hAnsi="Helvetica Neue" w:cs="Arial"/>
          <w:sz w:val="18"/>
          <w:szCs w:val="18"/>
        </w:rPr>
        <w:t xml:space="preserve">, le suplirá el otro representante del Poder Ejecutivo.  </w:t>
      </w:r>
    </w:p>
    <w:p w14:paraId="2E72C24B" w14:textId="77777777" w:rsidR="00A747F6" w:rsidRDefault="00A747F6" w:rsidP="002E29FE">
      <w:pPr>
        <w:spacing w:line="360" w:lineRule="auto"/>
        <w:jc w:val="both"/>
        <w:rPr>
          <w:rFonts w:ascii="Helvetica Neue" w:hAnsi="Helvetica Neue" w:cs="Arial"/>
          <w:sz w:val="18"/>
          <w:szCs w:val="18"/>
        </w:rPr>
      </w:pPr>
    </w:p>
    <w:p w14:paraId="0394749E"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DÉCIMO SEXTO.</w:t>
      </w:r>
    </w:p>
    <w:p w14:paraId="714A7BCE" w14:textId="1F040F3E"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 xml:space="preserve">Ausencia de los </w:t>
      </w:r>
      <w:r w:rsidR="00575B5D">
        <w:rPr>
          <w:rFonts w:ascii="Helvetica Neue" w:hAnsi="Helvetica Neue" w:cs="Arial"/>
          <w:b/>
          <w:sz w:val="18"/>
          <w:szCs w:val="18"/>
        </w:rPr>
        <w:t>Consejeros</w:t>
      </w:r>
    </w:p>
    <w:p w14:paraId="517C86B2" w14:textId="4224B31A" w:rsidR="002E29FE" w:rsidRPr="00A747F6" w:rsidRDefault="002E29FE" w:rsidP="002C5908">
      <w:pPr>
        <w:pStyle w:val="ListParagraph"/>
        <w:numPr>
          <w:ilvl w:val="0"/>
          <w:numId w:val="15"/>
        </w:numPr>
        <w:spacing w:line="360" w:lineRule="auto"/>
        <w:rPr>
          <w:rFonts w:ascii="Helvetica Neue" w:hAnsi="Helvetica Neue" w:cs="Arial"/>
          <w:sz w:val="18"/>
          <w:szCs w:val="18"/>
        </w:rPr>
      </w:pPr>
      <w:r w:rsidRPr="00A747F6">
        <w:rPr>
          <w:rFonts w:ascii="Helvetica Neue" w:hAnsi="Helvetica Neue" w:cs="Arial"/>
          <w:sz w:val="18"/>
          <w:szCs w:val="18"/>
        </w:rPr>
        <w:t>Cuando alguno de los Consejeros no pueda asistir a la sesión del Consejo Directivo por razones justificadas</w:t>
      </w:r>
      <w:r w:rsidR="00B7582F">
        <w:rPr>
          <w:rFonts w:ascii="Helvetica Neue" w:hAnsi="Helvetica Neue" w:cs="Arial"/>
          <w:sz w:val="18"/>
          <w:szCs w:val="18"/>
        </w:rPr>
        <w:t xml:space="preserve"> y su suplente no acuda en su representación,</w:t>
      </w:r>
      <w:r w:rsidRPr="00A747F6">
        <w:rPr>
          <w:rFonts w:ascii="Helvetica Neue" w:hAnsi="Helvetica Neue" w:cs="Arial"/>
          <w:sz w:val="18"/>
          <w:szCs w:val="18"/>
        </w:rPr>
        <w:t xml:space="preserve"> el Presidente del Consejo deberá instruir al Secretario de Actas para que lo haga constar en el acta con las razones correspondientes.</w:t>
      </w:r>
    </w:p>
    <w:p w14:paraId="3148340E" w14:textId="77777777" w:rsidR="002E29FE" w:rsidRPr="00A747F6" w:rsidRDefault="002E29FE" w:rsidP="002C5908">
      <w:pPr>
        <w:pStyle w:val="ListParagraph"/>
        <w:numPr>
          <w:ilvl w:val="0"/>
          <w:numId w:val="15"/>
        </w:numPr>
        <w:spacing w:line="360" w:lineRule="auto"/>
        <w:rPr>
          <w:rFonts w:ascii="Helvetica Neue" w:hAnsi="Helvetica Neue" w:cs="Arial"/>
          <w:sz w:val="18"/>
          <w:szCs w:val="18"/>
        </w:rPr>
      </w:pPr>
      <w:r w:rsidRPr="00A747F6">
        <w:rPr>
          <w:rFonts w:ascii="Helvetica Neue" w:hAnsi="Helvetica Neue" w:cs="Arial"/>
          <w:sz w:val="18"/>
          <w:szCs w:val="18"/>
        </w:rPr>
        <w:t>Los Consejeros podrán ausentarse de forma momentánea de la sesión del Consejo Directivo, salvo al realizarse la votación.</w:t>
      </w:r>
    </w:p>
    <w:p w14:paraId="3A01CB50" w14:textId="77777777" w:rsidR="002E29FE" w:rsidRPr="00A747F6" w:rsidRDefault="002E29FE" w:rsidP="002C5908">
      <w:pPr>
        <w:pStyle w:val="ListParagraph"/>
        <w:numPr>
          <w:ilvl w:val="0"/>
          <w:numId w:val="15"/>
        </w:numPr>
        <w:spacing w:line="360" w:lineRule="auto"/>
        <w:rPr>
          <w:rFonts w:ascii="Helvetica Neue" w:hAnsi="Helvetica Neue" w:cs="Arial"/>
          <w:sz w:val="18"/>
          <w:szCs w:val="18"/>
        </w:rPr>
      </w:pPr>
      <w:r w:rsidRPr="00A747F6">
        <w:rPr>
          <w:rFonts w:ascii="Helvetica Neue" w:hAnsi="Helvetica Neue" w:cs="Arial"/>
          <w:sz w:val="18"/>
          <w:szCs w:val="18"/>
        </w:rPr>
        <w:t>El retiro permanente de cualquier Consejero de la sesión de Consejo Directivo se asentará en el acta de la sesión correspondiente con las razones que lo motivan.</w:t>
      </w:r>
    </w:p>
    <w:p w14:paraId="71E187D0" w14:textId="77777777" w:rsidR="002E29FE" w:rsidRPr="002E29FE" w:rsidRDefault="002E29FE" w:rsidP="002E29FE">
      <w:pPr>
        <w:spacing w:line="360" w:lineRule="auto"/>
        <w:jc w:val="both"/>
        <w:rPr>
          <w:rFonts w:ascii="Helvetica Neue" w:hAnsi="Helvetica Neue" w:cs="Arial"/>
          <w:sz w:val="18"/>
          <w:szCs w:val="18"/>
        </w:rPr>
      </w:pPr>
    </w:p>
    <w:p w14:paraId="742428E6"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DÉCIMO SÉPTIMO.</w:t>
      </w:r>
    </w:p>
    <w:p w14:paraId="2A4206F4"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Ausencias del Secretario de Actas en la sesión</w:t>
      </w:r>
    </w:p>
    <w:p w14:paraId="42117ACF" w14:textId="3AB15B40" w:rsidR="002E29FE" w:rsidRPr="00A747F6" w:rsidRDefault="002E29FE" w:rsidP="002C5908">
      <w:pPr>
        <w:pStyle w:val="ListParagraph"/>
        <w:numPr>
          <w:ilvl w:val="0"/>
          <w:numId w:val="16"/>
        </w:numPr>
        <w:spacing w:line="360" w:lineRule="auto"/>
        <w:rPr>
          <w:rFonts w:ascii="Helvetica Neue" w:hAnsi="Helvetica Neue" w:cs="Arial"/>
          <w:sz w:val="18"/>
          <w:szCs w:val="18"/>
        </w:rPr>
      </w:pPr>
      <w:r w:rsidRPr="00A747F6">
        <w:rPr>
          <w:rFonts w:ascii="Helvetica Neue" w:hAnsi="Helvetica Neue" w:cs="Arial"/>
          <w:sz w:val="18"/>
          <w:szCs w:val="18"/>
        </w:rPr>
        <w:t>En caso de ausencia del Secretario de Actas a la sesión, sus fu</w:t>
      </w:r>
      <w:r w:rsidR="00575B5D">
        <w:rPr>
          <w:rFonts w:ascii="Helvetica Neue" w:hAnsi="Helvetica Neue" w:cs="Arial"/>
          <w:sz w:val="18"/>
          <w:szCs w:val="18"/>
        </w:rPr>
        <w:t>nciones serán realizadas por</w:t>
      </w:r>
      <w:r w:rsidRPr="00A747F6">
        <w:rPr>
          <w:rFonts w:ascii="Helvetica Neue" w:hAnsi="Helvetica Neue" w:cs="Arial"/>
          <w:sz w:val="18"/>
          <w:szCs w:val="18"/>
        </w:rPr>
        <w:t xml:space="preserve"> servidor público que designe el Presidente del Consejo para ese efecto.</w:t>
      </w:r>
    </w:p>
    <w:p w14:paraId="33A12B92" w14:textId="77777777" w:rsidR="00A747F6" w:rsidRDefault="00A747F6" w:rsidP="002E29FE">
      <w:pPr>
        <w:spacing w:line="360" w:lineRule="auto"/>
        <w:jc w:val="both"/>
        <w:rPr>
          <w:rFonts w:ascii="Helvetica Neue" w:hAnsi="Helvetica Neue" w:cs="Arial"/>
          <w:sz w:val="18"/>
          <w:szCs w:val="18"/>
        </w:rPr>
      </w:pPr>
    </w:p>
    <w:p w14:paraId="491147BF"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DÉCIMO OCTAVO.</w:t>
      </w:r>
    </w:p>
    <w:p w14:paraId="36FA3DB5"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Causas de impedimento para los Consejeros del Instituto</w:t>
      </w:r>
    </w:p>
    <w:p w14:paraId="391E21FF" w14:textId="30924DDB" w:rsidR="002E29FE" w:rsidRPr="00A747F6" w:rsidRDefault="002E29FE" w:rsidP="002C5908">
      <w:pPr>
        <w:pStyle w:val="ListParagraph"/>
        <w:numPr>
          <w:ilvl w:val="0"/>
          <w:numId w:val="17"/>
        </w:numPr>
        <w:spacing w:line="360" w:lineRule="auto"/>
        <w:rPr>
          <w:rFonts w:ascii="Helvetica Neue" w:hAnsi="Helvetica Neue" w:cs="Arial"/>
          <w:sz w:val="18"/>
          <w:szCs w:val="18"/>
        </w:rPr>
      </w:pPr>
      <w:r w:rsidRPr="00A747F6">
        <w:rPr>
          <w:rFonts w:ascii="Helvetica Neue" w:hAnsi="Helvetica Neue" w:cs="Arial"/>
          <w:sz w:val="18"/>
          <w:szCs w:val="18"/>
        </w:rPr>
        <w:t xml:space="preserve">Los Consejeros estarán impedidos de conocer asuntos en los que exista una o varias situaciones que le impidan resolverlos con independencia, profesionalismo e imparcialidad. Para efectos de lo anterior, los </w:t>
      </w:r>
      <w:r w:rsidR="00575B5D">
        <w:rPr>
          <w:rFonts w:ascii="Helvetica Neue" w:hAnsi="Helvetica Neue" w:cs="Arial"/>
          <w:sz w:val="18"/>
          <w:szCs w:val="18"/>
        </w:rPr>
        <w:t>Consejeros</w:t>
      </w:r>
      <w:r w:rsidRPr="00A747F6">
        <w:rPr>
          <w:rFonts w:ascii="Helvetica Neue" w:hAnsi="Helvetica Neue" w:cs="Arial"/>
          <w:sz w:val="18"/>
          <w:szCs w:val="18"/>
        </w:rPr>
        <w:t xml:space="preserve"> estarán impedidos para conocer de un asunto en el que tengan interés directo o indirecto.</w:t>
      </w:r>
    </w:p>
    <w:p w14:paraId="540AF3ED" w14:textId="77777777" w:rsidR="002E29FE" w:rsidRPr="00A747F6" w:rsidRDefault="002E29FE" w:rsidP="00A747F6">
      <w:pPr>
        <w:pStyle w:val="ListParagraph"/>
        <w:spacing w:line="360" w:lineRule="auto"/>
        <w:ind w:left="720" w:firstLine="0"/>
        <w:rPr>
          <w:rFonts w:ascii="Helvetica Neue" w:hAnsi="Helvetica Neue" w:cs="Arial"/>
          <w:sz w:val="18"/>
          <w:szCs w:val="18"/>
        </w:rPr>
      </w:pPr>
      <w:r w:rsidRPr="00A747F6">
        <w:rPr>
          <w:rFonts w:ascii="Helvetica Neue" w:hAnsi="Helvetica Neue" w:cs="Arial"/>
          <w:sz w:val="18"/>
          <w:szCs w:val="18"/>
        </w:rPr>
        <w:t>Se considerará que existe interés directo o indirecto cuando un Consejero:</w:t>
      </w:r>
    </w:p>
    <w:p w14:paraId="433C9F18" w14:textId="77777777" w:rsidR="002E29FE" w:rsidRPr="00A747F6" w:rsidRDefault="002E29FE" w:rsidP="002C5908">
      <w:pPr>
        <w:pStyle w:val="ListParagraph"/>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Tenga parentesco en línea recta sin limitación de grado, en la colateral por consanguinidad hasta el cuarto grado y en la colateral por afinidad hasta el segundo, con alguna de las partes en los asuntos o sus representantes;</w:t>
      </w:r>
    </w:p>
    <w:p w14:paraId="07B026F3" w14:textId="77777777" w:rsidR="002E29FE" w:rsidRPr="00A747F6" w:rsidRDefault="002E29FE" w:rsidP="002C5908">
      <w:pPr>
        <w:pStyle w:val="ListParagraph"/>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Tenga interés personal, familiar o de negocios en el asunto, incluyendo aquellos de los que pueda resultar algún beneficio para él, su cónyuge o sus parientes en los grados que expresa la fracción I de este artículo;</w:t>
      </w:r>
    </w:p>
    <w:p w14:paraId="0BD2F9D8" w14:textId="77777777" w:rsidR="002E29FE" w:rsidRPr="00A747F6" w:rsidRDefault="002E29FE" w:rsidP="002C5908">
      <w:pPr>
        <w:pStyle w:val="ListParagraph"/>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 xml:space="preserve">Él, su cónyuge o alguno de sus parientes en línea recta sin limitación de grado, sea heredero, legatario, donatario o fiador de alguna de las partes o sus representantes, si aquéllos han aceptado </w:t>
      </w:r>
      <w:r w:rsidRPr="00A747F6">
        <w:rPr>
          <w:rFonts w:ascii="Helvetica Neue" w:hAnsi="Helvetica Neue" w:cs="Arial"/>
          <w:sz w:val="18"/>
          <w:szCs w:val="18"/>
        </w:rPr>
        <w:lastRenderedPageBreak/>
        <w:t>la herencia, el legado o la donación;</w:t>
      </w:r>
    </w:p>
    <w:p w14:paraId="37C78479" w14:textId="77777777" w:rsidR="002E29FE" w:rsidRPr="00A747F6" w:rsidRDefault="002E29FE" w:rsidP="002C5908">
      <w:pPr>
        <w:pStyle w:val="ListParagraph"/>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Haya sido perito, testigo, apoderado, patrono o defensor en el asunto de que se trate o haya gestionado anteriormente el asunto en favor o en contra de alguna de las partes, y</w:t>
      </w:r>
    </w:p>
    <w:p w14:paraId="7C31E7DA" w14:textId="77777777" w:rsidR="002E29FE" w:rsidRPr="00A747F6" w:rsidRDefault="002E29FE" w:rsidP="002C5908">
      <w:pPr>
        <w:pStyle w:val="ListParagraph"/>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Haya fijado pública e inequívocamente el sentido de su voto antes de que el Consejo Directivo resuelva el asunto.</w:t>
      </w:r>
    </w:p>
    <w:p w14:paraId="2198847E" w14:textId="45F74EC6" w:rsidR="002E29FE" w:rsidRDefault="002E29FE" w:rsidP="002C5908">
      <w:pPr>
        <w:pStyle w:val="ListParagraph"/>
        <w:numPr>
          <w:ilvl w:val="0"/>
          <w:numId w:val="18"/>
        </w:numPr>
        <w:spacing w:line="360" w:lineRule="auto"/>
        <w:rPr>
          <w:rFonts w:ascii="Helvetica Neue" w:hAnsi="Helvetica Neue" w:cs="Arial"/>
          <w:sz w:val="18"/>
          <w:szCs w:val="18"/>
        </w:rPr>
      </w:pPr>
      <w:r w:rsidRPr="00A747F6">
        <w:rPr>
          <w:rFonts w:ascii="Helvetica Neue" w:hAnsi="Helvetica Neue" w:cs="Arial"/>
          <w:sz w:val="18"/>
          <w:szCs w:val="18"/>
        </w:rPr>
        <w:t xml:space="preserve">Sólo podrán invocarse como causales de impedimento para conocer asuntos que se tramiten ante el Instituto las enumeradas en este artículo. Bajo ninguna circunstancia podrá decretarse la recusación de los </w:t>
      </w:r>
      <w:r w:rsidR="00575B5D">
        <w:rPr>
          <w:rFonts w:ascii="Helvetica Neue" w:hAnsi="Helvetica Neue" w:cs="Arial"/>
          <w:sz w:val="18"/>
          <w:szCs w:val="18"/>
        </w:rPr>
        <w:t>Consejeros</w:t>
      </w:r>
      <w:r w:rsidRPr="00A747F6">
        <w:rPr>
          <w:rFonts w:ascii="Helvetica Neue" w:hAnsi="Helvetica Neue" w:cs="Arial"/>
          <w:sz w:val="18"/>
          <w:szCs w:val="18"/>
        </w:rPr>
        <w:t xml:space="preserve"> por la </w:t>
      </w:r>
      <w:r w:rsidRPr="00D46C0B">
        <w:rPr>
          <w:rFonts w:ascii="Helvetica Neue" w:hAnsi="Helvetica Neue" w:cs="Arial"/>
          <w:sz w:val="18"/>
          <w:szCs w:val="18"/>
          <w:highlight w:val="green"/>
          <w:rPrChange w:id="73" w:author="Usuario" w:date="2021-08-12T12:52:00Z">
            <w:rPr>
              <w:rFonts w:ascii="Helvetica Neue" w:hAnsi="Helvetica Neue" w:cs="Arial"/>
              <w:sz w:val="18"/>
              <w:szCs w:val="18"/>
            </w:rPr>
          </w:rPrChange>
        </w:rPr>
        <w:t xml:space="preserve">expresión de una opinión técnica o académica, ni por explicar públicamente la fundamentación y motivación de una resolución </w:t>
      </w:r>
      <w:ins w:id="74" w:author=". ." w:date="2021-09-01T13:28:00Z">
        <w:r w:rsidR="00BA087D">
          <w:rPr>
            <w:rFonts w:ascii="Helvetica Neue" w:hAnsi="Helvetica Neue" w:cs="Arial"/>
            <w:sz w:val="18"/>
            <w:szCs w:val="18"/>
            <w:highlight w:val="green"/>
          </w:rPr>
          <w:t xml:space="preserve">de un asunto </w:t>
        </w:r>
      </w:ins>
      <w:ins w:id="75" w:author=". ." w:date="2021-09-01T13:29:00Z">
        <w:r w:rsidR="008B0FA9">
          <w:rPr>
            <w:rFonts w:ascii="Helvetica Neue" w:hAnsi="Helvetica Neue" w:cs="Arial"/>
            <w:sz w:val="18"/>
            <w:szCs w:val="18"/>
            <w:highlight w:val="green"/>
          </w:rPr>
          <w:t xml:space="preserve">o acuerdo </w:t>
        </w:r>
        <w:proofErr w:type="spellStart"/>
        <w:r w:rsidR="008B0FA9">
          <w:rPr>
            <w:rFonts w:ascii="Helvetica Neue" w:hAnsi="Helvetica Neue" w:cs="Arial"/>
            <w:sz w:val="18"/>
            <w:szCs w:val="18"/>
            <w:highlight w:val="green"/>
          </w:rPr>
          <w:t>adimitido</w:t>
        </w:r>
        <w:proofErr w:type="spellEnd"/>
        <w:r w:rsidR="008B0FA9">
          <w:rPr>
            <w:rFonts w:ascii="Helvetica Neue" w:hAnsi="Helvetica Neue" w:cs="Arial"/>
            <w:sz w:val="18"/>
            <w:szCs w:val="18"/>
            <w:highlight w:val="green"/>
          </w:rPr>
          <w:t xml:space="preserve"> por el Consejo  </w:t>
        </w:r>
      </w:ins>
      <w:del w:id="76" w:author=". ." w:date="2021-09-01T13:32:00Z">
        <w:r w:rsidRPr="00D46C0B" w:rsidDel="008B0FA9">
          <w:rPr>
            <w:rFonts w:ascii="Helvetica Neue" w:hAnsi="Helvetica Neue" w:cs="Arial"/>
            <w:sz w:val="18"/>
            <w:szCs w:val="18"/>
            <w:highlight w:val="green"/>
            <w:rPrChange w:id="77" w:author="Usuario" w:date="2021-08-12T12:52:00Z">
              <w:rPr>
                <w:rFonts w:ascii="Helvetica Neue" w:hAnsi="Helvetica Neue" w:cs="Arial"/>
                <w:sz w:val="18"/>
                <w:szCs w:val="18"/>
              </w:rPr>
            </w:rPrChange>
          </w:rPr>
          <w:delText xml:space="preserve">dictada por el Instituto </w:delText>
        </w:r>
      </w:del>
      <w:r w:rsidRPr="00D46C0B">
        <w:rPr>
          <w:rFonts w:ascii="Helvetica Neue" w:hAnsi="Helvetica Neue" w:cs="Arial"/>
          <w:sz w:val="18"/>
          <w:szCs w:val="18"/>
          <w:highlight w:val="green"/>
          <w:rPrChange w:id="78" w:author="Usuario" w:date="2021-08-12T12:52:00Z">
            <w:rPr>
              <w:rFonts w:ascii="Helvetica Neue" w:hAnsi="Helvetica Neue" w:cs="Arial"/>
              <w:sz w:val="18"/>
              <w:szCs w:val="18"/>
            </w:rPr>
          </w:rPrChange>
        </w:rPr>
        <w:t>o por haber emitido un voto particular.</w:t>
      </w:r>
    </w:p>
    <w:p w14:paraId="731F97A2" w14:textId="77777777" w:rsidR="00A747F6" w:rsidRPr="00A747F6" w:rsidRDefault="00A747F6" w:rsidP="00A747F6">
      <w:pPr>
        <w:pStyle w:val="ListParagraph"/>
        <w:spacing w:line="360" w:lineRule="auto"/>
        <w:ind w:left="1080" w:firstLine="0"/>
        <w:rPr>
          <w:rFonts w:ascii="Helvetica Neue" w:hAnsi="Helvetica Neue" w:cs="Arial"/>
          <w:sz w:val="18"/>
          <w:szCs w:val="18"/>
        </w:rPr>
      </w:pPr>
    </w:p>
    <w:p w14:paraId="1E091518"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DÉCIMO NOVENO.</w:t>
      </w:r>
    </w:p>
    <w:p w14:paraId="5D7AFB48" w14:textId="77777777" w:rsidR="002E29FE" w:rsidRPr="00A747F6" w:rsidRDefault="002E29FE" w:rsidP="002E29FE">
      <w:pPr>
        <w:spacing w:line="360" w:lineRule="auto"/>
        <w:jc w:val="both"/>
        <w:rPr>
          <w:rFonts w:ascii="Helvetica Neue" w:hAnsi="Helvetica Neue" w:cs="Arial"/>
          <w:b/>
          <w:sz w:val="18"/>
          <w:szCs w:val="18"/>
        </w:rPr>
      </w:pPr>
      <w:commentRangeStart w:id="79"/>
      <w:r w:rsidRPr="00A747F6">
        <w:rPr>
          <w:rFonts w:ascii="Helvetica Neue" w:hAnsi="Helvetica Neue" w:cs="Arial"/>
          <w:b/>
          <w:sz w:val="18"/>
          <w:szCs w:val="18"/>
        </w:rPr>
        <w:t>De las excusas</w:t>
      </w:r>
      <w:commentRangeEnd w:id="79"/>
      <w:r w:rsidR="00BF113D">
        <w:rPr>
          <w:rStyle w:val="CommentReference"/>
        </w:rPr>
        <w:commentReference w:id="79"/>
      </w:r>
    </w:p>
    <w:p w14:paraId="5206D086" w14:textId="77777777" w:rsidR="002E29FE" w:rsidRPr="00A747F6" w:rsidRDefault="002E29FE" w:rsidP="002C5908">
      <w:pPr>
        <w:pStyle w:val="ListParagraph"/>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Los Consejeros deberán observar el principio de imparcialidad en sus decisiones, por lo que deberán plantear la excusa oportunamente ante la Secretaria de Acuerdos cuando exista posibilidad de conflicto de interés respecto de un asunto.</w:t>
      </w:r>
    </w:p>
    <w:p w14:paraId="6A7A7693" w14:textId="77777777" w:rsidR="002E29FE" w:rsidRPr="00A747F6" w:rsidRDefault="002E29FE" w:rsidP="002C5908">
      <w:pPr>
        <w:pStyle w:val="ListParagraph"/>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Los Consejeros tienen el deber de excusarse de opinar y votar respecto de los asuntos en el que tengan un conflicto de interés.</w:t>
      </w:r>
    </w:p>
    <w:p w14:paraId="7723D3B2" w14:textId="3362F62F" w:rsidR="002E29FE" w:rsidRPr="00A747F6" w:rsidRDefault="002E29FE" w:rsidP="002C5908">
      <w:pPr>
        <w:pStyle w:val="ListParagraph"/>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 xml:space="preserve">Para plantear la excusa, los Consejeros deberán informar por escrito de manera fundada y motivada, en cuanto tengan conocimiento del impedimento y, previo al desarrollo de la sesión en la que se discutirá el asunto del que deriva éste. Excepcionalmente, los Consejeros podrán informar al </w:t>
      </w:r>
      <w:r w:rsidR="00BC5F39">
        <w:rPr>
          <w:rFonts w:ascii="Helvetica Neue" w:hAnsi="Helvetica Neue" w:cs="Arial"/>
          <w:sz w:val="18"/>
          <w:szCs w:val="18"/>
        </w:rPr>
        <w:t>Consejo Directivo</w:t>
      </w:r>
      <w:r w:rsidRPr="00A747F6">
        <w:rPr>
          <w:rFonts w:ascii="Helvetica Neue" w:hAnsi="Helvetica Neue" w:cs="Arial"/>
          <w:sz w:val="18"/>
          <w:szCs w:val="18"/>
        </w:rPr>
        <w:t>, la excusa de manera verbal durante el desarrollo de la sesión, lo anterior no le exime de presentarla por escrito.</w:t>
      </w:r>
    </w:p>
    <w:p w14:paraId="347D3BE4" w14:textId="77777777" w:rsidR="002E29FE" w:rsidRPr="00A747F6" w:rsidRDefault="002E29FE" w:rsidP="002C5908">
      <w:pPr>
        <w:pStyle w:val="ListParagraph"/>
        <w:numPr>
          <w:ilvl w:val="0"/>
          <w:numId w:val="19"/>
        </w:numPr>
        <w:spacing w:line="360" w:lineRule="auto"/>
        <w:rPr>
          <w:rFonts w:ascii="Helvetica Neue" w:hAnsi="Helvetica Neue" w:cs="Arial"/>
          <w:sz w:val="18"/>
          <w:szCs w:val="18"/>
        </w:rPr>
      </w:pPr>
      <w:r w:rsidRPr="00A747F6">
        <w:rPr>
          <w:rFonts w:ascii="Helvetica Neue" w:hAnsi="Helvetica Neue" w:cs="Arial"/>
          <w:sz w:val="18"/>
          <w:szCs w:val="18"/>
        </w:rPr>
        <w:t>En sesión, el Consejo Directivo calificará la excusa por mayoría de votos de sus miembros presentes, sin necesidad de dar intervención a los sujetos obligados con interés en el asunto. La determinación del Consejo Directivo que califique una excusa no es recurrible.</w:t>
      </w:r>
    </w:p>
    <w:p w14:paraId="436F66C8" w14:textId="77777777" w:rsidR="00A747F6" w:rsidRDefault="00A747F6" w:rsidP="002E29FE">
      <w:pPr>
        <w:spacing w:line="360" w:lineRule="auto"/>
        <w:jc w:val="both"/>
        <w:rPr>
          <w:rFonts w:ascii="Helvetica Neue" w:hAnsi="Helvetica Neue" w:cs="Arial"/>
          <w:sz w:val="18"/>
          <w:szCs w:val="18"/>
        </w:rPr>
      </w:pPr>
    </w:p>
    <w:p w14:paraId="23C6CF0A" w14:textId="4D6C4433"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VIGÉSIMO.</w:t>
      </w:r>
    </w:p>
    <w:p w14:paraId="1D0177F2"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Del procedimiento de recusación</w:t>
      </w:r>
    </w:p>
    <w:p w14:paraId="5C633310" w14:textId="3EB79169" w:rsidR="002E29FE" w:rsidRPr="00A747F6" w:rsidRDefault="002E29FE" w:rsidP="002C5908">
      <w:pPr>
        <w:pStyle w:val="ListParagraph"/>
        <w:numPr>
          <w:ilvl w:val="0"/>
          <w:numId w:val="20"/>
        </w:numPr>
        <w:spacing w:line="360" w:lineRule="auto"/>
        <w:rPr>
          <w:rFonts w:ascii="Helvetica Neue" w:hAnsi="Helvetica Neue" w:cs="Arial"/>
          <w:sz w:val="18"/>
          <w:szCs w:val="18"/>
        </w:rPr>
      </w:pPr>
      <w:r w:rsidRPr="00A747F6">
        <w:rPr>
          <w:rFonts w:ascii="Helvetica Neue" w:hAnsi="Helvetica Neue" w:cs="Arial"/>
          <w:sz w:val="18"/>
          <w:szCs w:val="18"/>
        </w:rPr>
        <w:t xml:space="preserve">Cuando las partes en el procedimiento requieran la recusación de uno o más Consejeros </w:t>
      </w:r>
      <w:commentRangeStart w:id="80"/>
      <w:r w:rsidRPr="00A747F6">
        <w:rPr>
          <w:rFonts w:ascii="Helvetica Neue" w:hAnsi="Helvetica Neue" w:cs="Arial"/>
          <w:sz w:val="18"/>
          <w:szCs w:val="18"/>
        </w:rPr>
        <w:t>por escrito</w:t>
      </w:r>
      <w:commentRangeEnd w:id="80"/>
      <w:r w:rsidR="00827457">
        <w:rPr>
          <w:rStyle w:val="CommentReference"/>
        </w:rPr>
        <w:commentReference w:id="80"/>
      </w:r>
      <w:r w:rsidRPr="00A747F6">
        <w:rPr>
          <w:rFonts w:ascii="Helvetica Neue" w:hAnsi="Helvetica Neue" w:cs="Arial"/>
          <w:sz w:val="18"/>
          <w:szCs w:val="18"/>
        </w:rPr>
        <w:t xml:space="preserve">, la misma deberá sustentarse en elementos de prueba idóneos que soporten la solicitud, y estar fundada y motivada, y el Consejero respecto de quien se requiera la recusación, tendrá dos días hábiles para manifestar por escrito lo que considere pertinente y lo entregará a los otros </w:t>
      </w:r>
      <w:r w:rsidR="00575B5D">
        <w:rPr>
          <w:rFonts w:ascii="Helvetica Neue" w:hAnsi="Helvetica Neue" w:cs="Arial"/>
          <w:sz w:val="18"/>
          <w:szCs w:val="18"/>
        </w:rPr>
        <w:t>Consejeros</w:t>
      </w:r>
      <w:r w:rsidRPr="00A747F6">
        <w:rPr>
          <w:rFonts w:ascii="Helvetica Neue" w:hAnsi="Helvetica Neue" w:cs="Arial"/>
          <w:sz w:val="18"/>
          <w:szCs w:val="18"/>
        </w:rPr>
        <w:t>.</w:t>
      </w:r>
    </w:p>
    <w:p w14:paraId="64AAD6D6" w14:textId="77777777" w:rsidR="002E29FE" w:rsidRPr="00A747F6" w:rsidRDefault="002E29FE" w:rsidP="002C5908">
      <w:pPr>
        <w:pStyle w:val="ListParagraph"/>
        <w:numPr>
          <w:ilvl w:val="0"/>
          <w:numId w:val="20"/>
        </w:numPr>
        <w:spacing w:line="360" w:lineRule="auto"/>
        <w:rPr>
          <w:rFonts w:ascii="Helvetica Neue" w:hAnsi="Helvetica Neue" w:cs="Arial"/>
          <w:sz w:val="18"/>
          <w:szCs w:val="18"/>
        </w:rPr>
      </w:pPr>
      <w:r w:rsidRPr="00A747F6">
        <w:rPr>
          <w:rFonts w:ascii="Helvetica Neue" w:hAnsi="Helvetica Neue" w:cs="Arial"/>
          <w:sz w:val="18"/>
          <w:szCs w:val="18"/>
        </w:rPr>
        <w:t>Si el Consejero no presentara el escrito de referencia, se entenderá que se allana a la recusación.</w:t>
      </w:r>
    </w:p>
    <w:p w14:paraId="0900AA69" w14:textId="77777777" w:rsidR="002E29FE" w:rsidRPr="00A747F6" w:rsidRDefault="002E29FE" w:rsidP="002C5908">
      <w:pPr>
        <w:pStyle w:val="ListParagraph"/>
        <w:numPr>
          <w:ilvl w:val="0"/>
          <w:numId w:val="20"/>
        </w:numPr>
        <w:spacing w:line="360" w:lineRule="auto"/>
        <w:rPr>
          <w:rFonts w:ascii="Helvetica Neue" w:hAnsi="Helvetica Neue" w:cs="Arial"/>
          <w:sz w:val="18"/>
          <w:szCs w:val="18"/>
        </w:rPr>
      </w:pPr>
      <w:r w:rsidRPr="00A747F6">
        <w:rPr>
          <w:rFonts w:ascii="Helvetica Neue" w:hAnsi="Helvetica Neue" w:cs="Arial"/>
          <w:sz w:val="18"/>
          <w:szCs w:val="18"/>
        </w:rPr>
        <w:t>El Consejo Directivo calificará la recusa por mayoría de votos de sus miembros presentes, sin necesidad de dar intervención a los sujetos obligados con interés en el asunto.</w:t>
      </w:r>
    </w:p>
    <w:p w14:paraId="79962960" w14:textId="77777777" w:rsidR="00A747F6" w:rsidRDefault="00A747F6" w:rsidP="002E29FE">
      <w:pPr>
        <w:spacing w:line="360" w:lineRule="auto"/>
        <w:jc w:val="both"/>
        <w:rPr>
          <w:rFonts w:ascii="Helvetica Neue" w:hAnsi="Helvetica Neue" w:cs="Arial"/>
          <w:sz w:val="18"/>
          <w:szCs w:val="18"/>
        </w:rPr>
      </w:pPr>
    </w:p>
    <w:p w14:paraId="10BE40AA"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lastRenderedPageBreak/>
        <w:t>CAPÍTULO VII</w:t>
      </w:r>
    </w:p>
    <w:p w14:paraId="6DC365BD" w14:textId="77777777" w:rsidR="002E29FE" w:rsidRPr="00A747F6" w:rsidRDefault="002E29FE" w:rsidP="00A747F6">
      <w:pPr>
        <w:spacing w:line="360" w:lineRule="auto"/>
        <w:jc w:val="center"/>
        <w:rPr>
          <w:rFonts w:ascii="Helvetica Neue" w:hAnsi="Helvetica Neue" w:cs="Arial"/>
          <w:b/>
          <w:sz w:val="18"/>
          <w:szCs w:val="18"/>
        </w:rPr>
      </w:pPr>
      <w:r w:rsidRPr="00A747F6">
        <w:rPr>
          <w:rFonts w:ascii="Helvetica Neue" w:hAnsi="Helvetica Neue" w:cs="Arial"/>
          <w:b/>
          <w:sz w:val="18"/>
          <w:szCs w:val="18"/>
        </w:rPr>
        <w:t>DE LA INSTALACIÓN Y DESARROLLO DE LAS SESIONES</w:t>
      </w:r>
    </w:p>
    <w:p w14:paraId="7C22F566" w14:textId="77777777" w:rsidR="00A747F6" w:rsidRDefault="00A747F6" w:rsidP="002E29FE">
      <w:pPr>
        <w:spacing w:line="360" w:lineRule="auto"/>
        <w:jc w:val="both"/>
        <w:rPr>
          <w:rFonts w:ascii="Helvetica Neue" w:hAnsi="Helvetica Neue" w:cs="Arial"/>
          <w:sz w:val="18"/>
          <w:szCs w:val="18"/>
        </w:rPr>
      </w:pPr>
    </w:p>
    <w:p w14:paraId="642D4011"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VIGÉSIMO PRIMERO.</w:t>
      </w:r>
    </w:p>
    <w:p w14:paraId="36FFA950"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Instalación de las sesiones</w:t>
      </w:r>
    </w:p>
    <w:p w14:paraId="090F3370" w14:textId="22D87224" w:rsidR="002E29FE" w:rsidRPr="00A747F6" w:rsidRDefault="002E29FE" w:rsidP="002C5908">
      <w:pPr>
        <w:pStyle w:val="ListParagraph"/>
        <w:numPr>
          <w:ilvl w:val="0"/>
          <w:numId w:val="21"/>
        </w:numPr>
        <w:spacing w:line="360" w:lineRule="auto"/>
        <w:rPr>
          <w:rFonts w:ascii="Helvetica Neue" w:hAnsi="Helvetica Neue" w:cs="Arial"/>
          <w:sz w:val="18"/>
          <w:szCs w:val="18"/>
        </w:rPr>
      </w:pPr>
      <w:r w:rsidRPr="00A747F6">
        <w:rPr>
          <w:rFonts w:ascii="Helvetica Neue" w:hAnsi="Helvetica Neue" w:cs="Arial"/>
          <w:sz w:val="18"/>
          <w:szCs w:val="18"/>
        </w:rPr>
        <w:t xml:space="preserve">En el día, hora y lugar fijado para la sesión se reunirán los </w:t>
      </w:r>
      <w:r w:rsidR="00575B5D">
        <w:rPr>
          <w:rFonts w:ascii="Helvetica Neue" w:hAnsi="Helvetica Neue" w:cs="Arial"/>
          <w:sz w:val="18"/>
          <w:szCs w:val="18"/>
        </w:rPr>
        <w:t>Consejeros</w:t>
      </w:r>
      <w:r w:rsidRPr="00A747F6">
        <w:rPr>
          <w:rFonts w:ascii="Helvetica Neue" w:hAnsi="Helvetica Neue" w:cs="Arial"/>
          <w:sz w:val="18"/>
          <w:szCs w:val="18"/>
        </w:rPr>
        <w:t xml:space="preserve"> a efecto de llevar a cabo la sesión de Consejo Directivo correspondiente. El Presidente del Consejo Directivo declarará instalada la sesión, previa verificación por parte del Secretario de Actas de la existencia del quórum.</w:t>
      </w:r>
    </w:p>
    <w:p w14:paraId="27350D35" w14:textId="1B445438" w:rsidR="002E29FE" w:rsidRPr="00A747F6" w:rsidRDefault="002E29FE" w:rsidP="002C5908">
      <w:pPr>
        <w:pStyle w:val="ListParagraph"/>
        <w:numPr>
          <w:ilvl w:val="0"/>
          <w:numId w:val="21"/>
        </w:numPr>
        <w:spacing w:line="360" w:lineRule="auto"/>
        <w:rPr>
          <w:rFonts w:ascii="Helvetica Neue" w:hAnsi="Helvetica Neue" w:cs="Arial"/>
          <w:sz w:val="18"/>
          <w:szCs w:val="18"/>
        </w:rPr>
      </w:pPr>
      <w:r w:rsidRPr="00A747F6">
        <w:rPr>
          <w:rFonts w:ascii="Helvetica Neue" w:hAnsi="Helvetica Neue" w:cs="Arial"/>
          <w:sz w:val="18"/>
          <w:szCs w:val="18"/>
        </w:rPr>
        <w:t xml:space="preserve">Para que exista quórum y se pueda sesionar válidamente, </w:t>
      </w:r>
      <w:r w:rsidR="00B7582F">
        <w:rPr>
          <w:rFonts w:ascii="Helvetica Neue" w:hAnsi="Helvetica Neue" w:cs="Arial"/>
          <w:sz w:val="18"/>
          <w:szCs w:val="18"/>
        </w:rPr>
        <w:t>se estará a lo dispuesto por La Ley.</w:t>
      </w:r>
    </w:p>
    <w:p w14:paraId="3948629A" w14:textId="46C109EF" w:rsidR="002E29FE" w:rsidRPr="00A747F6" w:rsidRDefault="002E29FE" w:rsidP="002C5908">
      <w:pPr>
        <w:pStyle w:val="ListParagraph"/>
        <w:numPr>
          <w:ilvl w:val="0"/>
          <w:numId w:val="21"/>
        </w:numPr>
        <w:spacing w:line="360" w:lineRule="auto"/>
        <w:rPr>
          <w:rFonts w:ascii="Helvetica Neue" w:hAnsi="Helvetica Neue" w:cs="Arial"/>
          <w:sz w:val="18"/>
          <w:szCs w:val="18"/>
        </w:rPr>
      </w:pPr>
      <w:r w:rsidRPr="00A747F6">
        <w:rPr>
          <w:rFonts w:ascii="Helvetica Neue" w:hAnsi="Helvetica Neue" w:cs="Arial"/>
          <w:sz w:val="18"/>
          <w:szCs w:val="18"/>
        </w:rPr>
        <w:t xml:space="preserve">En caso de no reunirse el quórum establecido en el punto anterior, se concederá un tiempo máximo de espera de veinte minutos, una vez transcurrido el plazo referido sin que se logre la integración del quórum, </w:t>
      </w:r>
      <w:r w:rsidR="00B7582F">
        <w:rPr>
          <w:rFonts w:ascii="Helvetica Neue" w:hAnsi="Helvetica Neue" w:cs="Arial"/>
          <w:sz w:val="18"/>
          <w:szCs w:val="18"/>
        </w:rPr>
        <w:t xml:space="preserve">en el caso de que no se haya citado a segunda convocatoria, </w:t>
      </w:r>
      <w:r w:rsidRPr="00A747F6">
        <w:rPr>
          <w:rFonts w:ascii="Helvetica Neue" w:hAnsi="Helvetica Neue" w:cs="Arial"/>
          <w:sz w:val="18"/>
          <w:szCs w:val="18"/>
        </w:rPr>
        <w:t xml:space="preserve">el Secretario de Actas elaborará un acta circunstanciada de hechos en la que hará constar dicha </w:t>
      </w:r>
      <w:r w:rsidR="00A44577">
        <w:rPr>
          <w:rFonts w:ascii="Helvetica Neue" w:hAnsi="Helvetica Neue" w:cs="Arial"/>
          <w:sz w:val="18"/>
          <w:szCs w:val="18"/>
        </w:rPr>
        <w:t>situación</w:t>
      </w:r>
      <w:r w:rsidRPr="00A747F6">
        <w:rPr>
          <w:rFonts w:ascii="Helvetica Neue" w:hAnsi="Helvetica Neue" w:cs="Arial"/>
          <w:sz w:val="18"/>
          <w:szCs w:val="18"/>
        </w:rPr>
        <w:t>, asimismo, se citará para la celebración de la misma para el día hábil siguiente, en la fecha y hora acordada por los Consejeros presentes</w:t>
      </w:r>
      <w:r w:rsidR="00B7582F">
        <w:rPr>
          <w:rFonts w:ascii="Helvetica Neue" w:hAnsi="Helvetica Neue" w:cs="Arial"/>
          <w:sz w:val="18"/>
          <w:szCs w:val="18"/>
        </w:rPr>
        <w:t>.</w:t>
      </w:r>
    </w:p>
    <w:p w14:paraId="28FB7833"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 </w:t>
      </w:r>
    </w:p>
    <w:p w14:paraId="523F1697"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VIGÉSIMO SEGUNDO.</w:t>
      </w:r>
    </w:p>
    <w:p w14:paraId="5952856E" w14:textId="77777777" w:rsidR="002E29FE" w:rsidRPr="00A747F6"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Aprobación del orden del día</w:t>
      </w:r>
    </w:p>
    <w:p w14:paraId="4DD5C05A" w14:textId="77777777" w:rsidR="002E29FE" w:rsidRPr="00A747F6" w:rsidRDefault="002E29FE" w:rsidP="002C5908">
      <w:pPr>
        <w:pStyle w:val="ListParagraph"/>
        <w:numPr>
          <w:ilvl w:val="0"/>
          <w:numId w:val="22"/>
        </w:numPr>
        <w:spacing w:line="360" w:lineRule="auto"/>
        <w:rPr>
          <w:rFonts w:ascii="Helvetica Neue" w:hAnsi="Helvetica Neue" w:cs="Arial"/>
          <w:sz w:val="18"/>
          <w:szCs w:val="18"/>
        </w:rPr>
      </w:pPr>
      <w:r w:rsidRPr="00A747F6">
        <w:rPr>
          <w:rFonts w:ascii="Helvetica Neue" w:hAnsi="Helvetica Neue" w:cs="Arial"/>
          <w:sz w:val="18"/>
          <w:szCs w:val="18"/>
        </w:rPr>
        <w:t>Instalada la sesión, se pondrá a consideración del Consejo Directivo el contenido del proyecto de orden del día.</w:t>
      </w:r>
    </w:p>
    <w:p w14:paraId="1C410C0C" w14:textId="77777777" w:rsidR="002E29FE" w:rsidRPr="00A747F6" w:rsidRDefault="002E29FE" w:rsidP="002C5908">
      <w:pPr>
        <w:pStyle w:val="ListParagraph"/>
        <w:numPr>
          <w:ilvl w:val="0"/>
          <w:numId w:val="22"/>
        </w:numPr>
        <w:spacing w:line="360" w:lineRule="auto"/>
        <w:rPr>
          <w:rFonts w:ascii="Helvetica Neue" w:hAnsi="Helvetica Neue" w:cs="Arial"/>
          <w:sz w:val="18"/>
          <w:szCs w:val="18"/>
        </w:rPr>
      </w:pPr>
      <w:r w:rsidRPr="00A747F6">
        <w:rPr>
          <w:rFonts w:ascii="Helvetica Neue" w:hAnsi="Helvetica Neue" w:cs="Arial"/>
          <w:sz w:val="18"/>
          <w:szCs w:val="18"/>
        </w:rPr>
        <w:t xml:space="preserve">Previa aprobación del proyecto de orden del día, el Presidente del Consejo consultará si los Consejeros desean </w:t>
      </w:r>
      <w:commentRangeStart w:id="81"/>
      <w:r w:rsidRPr="001C139B">
        <w:rPr>
          <w:rFonts w:ascii="Helvetica Neue" w:hAnsi="Helvetica Neue" w:cs="Arial"/>
          <w:sz w:val="18"/>
          <w:szCs w:val="18"/>
          <w:highlight w:val="green"/>
          <w:rPrChange w:id="82" w:author="Usuario" w:date="2021-08-12T17:18:00Z">
            <w:rPr>
              <w:rFonts w:ascii="Helvetica Neue" w:hAnsi="Helvetica Neue" w:cs="Arial"/>
              <w:sz w:val="18"/>
              <w:szCs w:val="18"/>
            </w:rPr>
          </w:rPrChange>
        </w:rPr>
        <w:t>inscribir en asuntos generales temas que consistan en la entrega de propuestas</w:t>
      </w:r>
      <w:r w:rsidRPr="00A747F6">
        <w:rPr>
          <w:rFonts w:ascii="Helvetica Neue" w:hAnsi="Helvetica Neue" w:cs="Arial"/>
          <w:sz w:val="18"/>
          <w:szCs w:val="18"/>
        </w:rPr>
        <w:t xml:space="preserve">; </w:t>
      </w:r>
      <w:commentRangeEnd w:id="81"/>
      <w:r w:rsidR="001C139B">
        <w:rPr>
          <w:rStyle w:val="CommentReference"/>
        </w:rPr>
        <w:commentReference w:id="81"/>
      </w:r>
      <w:r w:rsidRPr="00A747F6">
        <w:rPr>
          <w:rFonts w:ascii="Helvetica Neue" w:hAnsi="Helvetica Neue" w:cs="Arial"/>
          <w:sz w:val="18"/>
          <w:szCs w:val="18"/>
        </w:rPr>
        <w:t>así como otros que no requieran examen previo de documentos.</w:t>
      </w:r>
    </w:p>
    <w:p w14:paraId="0677E98D" w14:textId="22C3DB6B" w:rsidR="002E29FE" w:rsidRPr="00A747F6" w:rsidRDefault="002E29FE" w:rsidP="002C5908">
      <w:pPr>
        <w:pStyle w:val="ListParagraph"/>
        <w:numPr>
          <w:ilvl w:val="0"/>
          <w:numId w:val="22"/>
        </w:numPr>
        <w:spacing w:line="360" w:lineRule="auto"/>
        <w:rPr>
          <w:rFonts w:ascii="Helvetica Neue" w:hAnsi="Helvetica Neue" w:cs="Arial"/>
          <w:sz w:val="18"/>
          <w:szCs w:val="18"/>
        </w:rPr>
      </w:pPr>
      <w:r w:rsidRPr="00A747F6">
        <w:rPr>
          <w:rFonts w:ascii="Helvetica Neue" w:hAnsi="Helvetica Neue" w:cs="Arial"/>
          <w:sz w:val="18"/>
          <w:szCs w:val="18"/>
        </w:rPr>
        <w:t>En el caso de que no existan planteamientos respecto del orden del día, el Presidente del Consejo</w:t>
      </w:r>
      <w:r w:rsidR="00BD4E7F">
        <w:rPr>
          <w:rFonts w:ascii="Helvetica Neue" w:hAnsi="Helvetica Neue" w:cs="Arial"/>
          <w:sz w:val="18"/>
          <w:szCs w:val="18"/>
        </w:rPr>
        <w:t xml:space="preserve"> solicitará al Secretario de Ac</w:t>
      </w:r>
      <w:r w:rsidRPr="00A747F6">
        <w:rPr>
          <w:rFonts w:ascii="Helvetica Neue" w:hAnsi="Helvetica Neue" w:cs="Arial"/>
          <w:sz w:val="18"/>
          <w:szCs w:val="18"/>
        </w:rPr>
        <w:t>tas que tome la votación para la aprobación del orden del día.</w:t>
      </w:r>
    </w:p>
    <w:p w14:paraId="41477ABF" w14:textId="77777777" w:rsidR="00A747F6" w:rsidRDefault="00A747F6" w:rsidP="002E29FE">
      <w:pPr>
        <w:spacing w:line="360" w:lineRule="auto"/>
        <w:jc w:val="both"/>
        <w:rPr>
          <w:rFonts w:ascii="Helvetica Neue" w:hAnsi="Helvetica Neue" w:cs="Arial"/>
          <w:sz w:val="18"/>
          <w:szCs w:val="18"/>
        </w:rPr>
      </w:pPr>
    </w:p>
    <w:p w14:paraId="6E3CD7E3" w14:textId="4D812794" w:rsidR="002E29FE" w:rsidRPr="00A747F6" w:rsidRDefault="002E29FE" w:rsidP="002E29FE">
      <w:pPr>
        <w:spacing w:line="360" w:lineRule="auto"/>
        <w:jc w:val="both"/>
        <w:rPr>
          <w:rFonts w:ascii="Helvetica Neue" w:hAnsi="Helvetica Neue" w:cs="Arial"/>
          <w:b/>
          <w:sz w:val="18"/>
          <w:szCs w:val="18"/>
        </w:rPr>
      </w:pPr>
      <w:commentRangeStart w:id="83"/>
      <w:r w:rsidRPr="00A747F6">
        <w:rPr>
          <w:rFonts w:ascii="Helvetica Neue" w:hAnsi="Helvetica Neue" w:cs="Arial"/>
          <w:b/>
          <w:sz w:val="18"/>
          <w:szCs w:val="18"/>
        </w:rPr>
        <w:t>VIGÉSIMO TERCERO.</w:t>
      </w:r>
    </w:p>
    <w:p w14:paraId="2F330BE3" w14:textId="77777777" w:rsidR="002E29FE" w:rsidRDefault="002E29FE" w:rsidP="002E29FE">
      <w:pPr>
        <w:spacing w:line="360" w:lineRule="auto"/>
        <w:jc w:val="both"/>
        <w:rPr>
          <w:rFonts w:ascii="Helvetica Neue" w:hAnsi="Helvetica Neue" w:cs="Arial"/>
          <w:b/>
          <w:sz w:val="18"/>
          <w:szCs w:val="18"/>
        </w:rPr>
      </w:pPr>
      <w:r w:rsidRPr="00A747F6">
        <w:rPr>
          <w:rFonts w:ascii="Helvetica Neue" w:hAnsi="Helvetica Neue" w:cs="Arial"/>
          <w:b/>
          <w:sz w:val="18"/>
          <w:szCs w:val="18"/>
        </w:rPr>
        <w:t>Determinación de la procedencia de excusas</w:t>
      </w:r>
      <w:commentRangeEnd w:id="83"/>
      <w:r w:rsidR="001C139B">
        <w:rPr>
          <w:rStyle w:val="CommentReference"/>
        </w:rPr>
        <w:commentReference w:id="83"/>
      </w:r>
    </w:p>
    <w:p w14:paraId="545BD702" w14:textId="77777777" w:rsidR="00A747F6" w:rsidRPr="00A747F6" w:rsidRDefault="00A747F6" w:rsidP="002E29FE">
      <w:pPr>
        <w:spacing w:line="360" w:lineRule="auto"/>
        <w:jc w:val="both"/>
        <w:rPr>
          <w:rFonts w:ascii="Helvetica Neue" w:hAnsi="Helvetica Neue" w:cs="Arial"/>
          <w:b/>
          <w:sz w:val="18"/>
          <w:szCs w:val="18"/>
        </w:rPr>
      </w:pPr>
    </w:p>
    <w:p w14:paraId="625455DF" w14:textId="77777777" w:rsidR="002E29FE" w:rsidRPr="002606B4" w:rsidRDefault="002E29FE" w:rsidP="002C5908">
      <w:pPr>
        <w:pStyle w:val="ListParagraph"/>
        <w:numPr>
          <w:ilvl w:val="0"/>
          <w:numId w:val="23"/>
        </w:numPr>
        <w:spacing w:line="360" w:lineRule="auto"/>
        <w:rPr>
          <w:rFonts w:ascii="Helvetica Neue" w:hAnsi="Helvetica Neue" w:cs="Arial"/>
          <w:sz w:val="18"/>
          <w:szCs w:val="18"/>
        </w:rPr>
      </w:pPr>
      <w:r w:rsidRPr="002606B4">
        <w:rPr>
          <w:rFonts w:ascii="Helvetica Neue" w:hAnsi="Helvetica Neue" w:cs="Arial"/>
          <w:sz w:val="18"/>
          <w:szCs w:val="18"/>
        </w:rPr>
        <w:t>Previo a la discusión y votación de los proyectos acuerdo, el Consejo Directivo calificará la excusa por mayoría de votos de sus miembros presentes, sin necesidad de dar intervención a los sujetos obligados con interés en el asunto, inscribiéndose el acuerdo en el acta d la sesión respectiva y anexándose a la misma, el escrito de excusa.</w:t>
      </w:r>
    </w:p>
    <w:p w14:paraId="586F264D" w14:textId="77777777" w:rsidR="002E29FE" w:rsidRPr="002606B4" w:rsidRDefault="002E29FE" w:rsidP="002C5908">
      <w:pPr>
        <w:pStyle w:val="ListParagraph"/>
        <w:numPr>
          <w:ilvl w:val="0"/>
          <w:numId w:val="23"/>
        </w:numPr>
        <w:spacing w:line="360" w:lineRule="auto"/>
        <w:rPr>
          <w:rFonts w:ascii="Helvetica Neue" w:hAnsi="Helvetica Neue" w:cs="Arial"/>
          <w:sz w:val="18"/>
          <w:szCs w:val="18"/>
        </w:rPr>
      </w:pPr>
      <w:r w:rsidRPr="002606B4">
        <w:rPr>
          <w:rFonts w:ascii="Helvetica Neue" w:hAnsi="Helvetica Neue" w:cs="Arial"/>
          <w:sz w:val="18"/>
          <w:szCs w:val="18"/>
        </w:rPr>
        <w:t>Aquel o aquellos Consejeros que presenten una excusa no podrán votar el acuerdo para su calificación.</w:t>
      </w:r>
    </w:p>
    <w:p w14:paraId="3B1D2D18" w14:textId="77777777" w:rsidR="002E29FE" w:rsidRPr="002606B4" w:rsidRDefault="002E29FE" w:rsidP="000F0104">
      <w:pPr>
        <w:pStyle w:val="ListParagraph"/>
        <w:spacing w:line="360" w:lineRule="auto"/>
        <w:ind w:left="720" w:firstLine="0"/>
        <w:rPr>
          <w:rFonts w:ascii="Helvetica Neue" w:hAnsi="Helvetica Neue" w:cs="Arial"/>
          <w:sz w:val="18"/>
          <w:szCs w:val="18"/>
        </w:rPr>
      </w:pPr>
      <w:r w:rsidRPr="00A44577">
        <w:rPr>
          <w:rFonts w:ascii="Helvetica Neue" w:hAnsi="Helvetica Neue" w:cs="Arial"/>
          <w:sz w:val="18"/>
          <w:szCs w:val="18"/>
        </w:rPr>
        <w:t>Cuando se trate de la excusa del Presidente del Consejo, el Conejero que presida la sesión será quien, en su caso, ejerza el voto de calidad.</w:t>
      </w:r>
    </w:p>
    <w:p w14:paraId="6957B261" w14:textId="77777777" w:rsidR="002E29FE" w:rsidRPr="002E29FE" w:rsidRDefault="002E29FE" w:rsidP="002E29FE">
      <w:pPr>
        <w:spacing w:line="360" w:lineRule="auto"/>
        <w:jc w:val="both"/>
        <w:rPr>
          <w:rFonts w:ascii="Helvetica Neue" w:hAnsi="Helvetica Neue" w:cs="Arial"/>
          <w:sz w:val="18"/>
          <w:szCs w:val="18"/>
        </w:rPr>
      </w:pPr>
    </w:p>
    <w:p w14:paraId="64632A13"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VIGÉSIMO CUARTO.</w:t>
      </w:r>
    </w:p>
    <w:p w14:paraId="4B51F7E3"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lastRenderedPageBreak/>
        <w:t>Determinación de la procedencia de la recusación</w:t>
      </w:r>
    </w:p>
    <w:p w14:paraId="229FA944" w14:textId="77777777" w:rsidR="002E29FE" w:rsidRPr="002606B4" w:rsidRDefault="002E29FE" w:rsidP="002C5908">
      <w:pPr>
        <w:pStyle w:val="ListParagraph"/>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En sesión, el Consejo Directivo acordará la procedencia o improcedencia de la recusación con base en el escrito en el que se solicita ésta, así como en el que en su caso, presente el Consejero de quien se requiere la recusación, previo a la discusión de las resoluciones de los medios de impugnación.</w:t>
      </w:r>
    </w:p>
    <w:p w14:paraId="622D5B76" w14:textId="77777777" w:rsidR="002E29FE" w:rsidRPr="002606B4" w:rsidRDefault="002E29FE" w:rsidP="002C5908">
      <w:pPr>
        <w:pStyle w:val="ListParagraph"/>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Aquel o aquellos Consejeros respecto de quienes se requiera la recusación, no podrán votar el acuerdo para su calificación.</w:t>
      </w:r>
    </w:p>
    <w:p w14:paraId="011A9BD5" w14:textId="77777777" w:rsidR="002E29FE" w:rsidRPr="002606B4" w:rsidRDefault="002E29FE" w:rsidP="002C5908">
      <w:pPr>
        <w:pStyle w:val="ListParagraph"/>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El acuerdo deberá inscribirse en el acta de la sesión respectiva, anexándose a la misma los escritos referidos.</w:t>
      </w:r>
    </w:p>
    <w:p w14:paraId="74D8E54F" w14:textId="77777777" w:rsidR="002E29FE" w:rsidRPr="002606B4" w:rsidRDefault="002E29FE" w:rsidP="002C5908">
      <w:pPr>
        <w:pStyle w:val="ListParagraph"/>
        <w:numPr>
          <w:ilvl w:val="0"/>
          <w:numId w:val="24"/>
        </w:numPr>
        <w:spacing w:line="360" w:lineRule="auto"/>
        <w:rPr>
          <w:rFonts w:ascii="Helvetica Neue" w:hAnsi="Helvetica Neue" w:cs="Arial"/>
          <w:sz w:val="18"/>
          <w:szCs w:val="18"/>
        </w:rPr>
      </w:pPr>
      <w:r w:rsidRPr="002606B4">
        <w:rPr>
          <w:rFonts w:ascii="Helvetica Neue" w:hAnsi="Helvetica Neue" w:cs="Arial"/>
          <w:sz w:val="18"/>
          <w:szCs w:val="18"/>
        </w:rPr>
        <w:t>Bajo ninguna circunstancia podrá decretarse la recusación de los Consejeros por la expresión de una opinión técnica o académica, ni por explicar públicamente la fundamentación y motivación de una resolución dictada por el Instituto o por haber emitido un voto particular.</w:t>
      </w:r>
    </w:p>
    <w:p w14:paraId="3FE20AFA" w14:textId="77777777" w:rsidR="002606B4" w:rsidRDefault="002606B4" w:rsidP="002E29FE">
      <w:pPr>
        <w:spacing w:line="360" w:lineRule="auto"/>
        <w:jc w:val="both"/>
        <w:rPr>
          <w:rFonts w:ascii="Helvetica Neue" w:hAnsi="Helvetica Neue" w:cs="Arial"/>
          <w:sz w:val="18"/>
          <w:szCs w:val="18"/>
        </w:rPr>
      </w:pPr>
    </w:p>
    <w:p w14:paraId="5DCBE0D3"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VIGÉSIMO QUINTO.</w:t>
      </w:r>
    </w:p>
    <w:p w14:paraId="717CEDD8"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Orden de discusión de los asuntos</w:t>
      </w:r>
    </w:p>
    <w:p w14:paraId="60BD6696" w14:textId="77777777" w:rsidR="002E29FE" w:rsidRPr="002606B4" w:rsidRDefault="002E29FE" w:rsidP="002C5908">
      <w:pPr>
        <w:pStyle w:val="ListParagraph"/>
        <w:numPr>
          <w:ilvl w:val="0"/>
          <w:numId w:val="25"/>
        </w:numPr>
        <w:spacing w:line="360" w:lineRule="auto"/>
        <w:rPr>
          <w:rFonts w:ascii="Helvetica Neue" w:hAnsi="Helvetica Neue" w:cs="Arial"/>
          <w:sz w:val="18"/>
          <w:szCs w:val="18"/>
        </w:rPr>
      </w:pPr>
      <w:r w:rsidRPr="002606B4">
        <w:rPr>
          <w:rFonts w:ascii="Helvetica Neue" w:hAnsi="Helvetica Neue" w:cs="Arial"/>
          <w:sz w:val="18"/>
          <w:szCs w:val="18"/>
        </w:rPr>
        <w:t>Los asuntos contenidos en el orden del día serán discutidos y, en su caso, votados en el orden que al efecto se acuerde, salvo cuando el propio el Consejo Directivo determine posponer o cambiar el orden de su discusión o votación.</w:t>
      </w:r>
    </w:p>
    <w:p w14:paraId="5D1570B7" w14:textId="77777777" w:rsidR="002606B4" w:rsidRDefault="002606B4" w:rsidP="002E29FE">
      <w:pPr>
        <w:spacing w:line="360" w:lineRule="auto"/>
        <w:jc w:val="both"/>
        <w:rPr>
          <w:rFonts w:ascii="Helvetica Neue" w:hAnsi="Helvetica Neue" w:cs="Arial"/>
          <w:sz w:val="18"/>
          <w:szCs w:val="18"/>
        </w:rPr>
      </w:pPr>
    </w:p>
    <w:p w14:paraId="1A920FB9"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VIGÉSIMO SEXTO.</w:t>
      </w:r>
    </w:p>
    <w:p w14:paraId="7071ED9E"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Presentación de los proyectos de resoluciones y acuerdos</w:t>
      </w:r>
    </w:p>
    <w:p w14:paraId="5DB5B631" w14:textId="77777777" w:rsidR="002E29FE" w:rsidRPr="002606B4" w:rsidRDefault="002E29FE" w:rsidP="002C5908">
      <w:pPr>
        <w:pStyle w:val="ListParagraph"/>
        <w:numPr>
          <w:ilvl w:val="0"/>
          <w:numId w:val="26"/>
        </w:numPr>
        <w:spacing w:line="360" w:lineRule="auto"/>
        <w:rPr>
          <w:rFonts w:ascii="Helvetica Neue" w:hAnsi="Helvetica Neue" w:cs="Arial"/>
          <w:sz w:val="18"/>
          <w:szCs w:val="18"/>
        </w:rPr>
      </w:pPr>
      <w:r w:rsidRPr="002606B4">
        <w:rPr>
          <w:rFonts w:ascii="Helvetica Neue" w:hAnsi="Helvetica Neue" w:cs="Arial"/>
          <w:sz w:val="18"/>
          <w:szCs w:val="18"/>
        </w:rPr>
        <w:t>No se requerirá la lectura de los documentos que hayan sido previamente circulados. Ello no obstará para que un Consejero o el Presidente del Consejo un asunto pueda exponerlo por si o través del Secretario de Actas.</w:t>
      </w:r>
    </w:p>
    <w:p w14:paraId="1F1B4FF1" w14:textId="77777777" w:rsidR="002E29FE" w:rsidRPr="002606B4" w:rsidRDefault="002E29FE" w:rsidP="002C5908">
      <w:pPr>
        <w:pStyle w:val="ListParagraph"/>
        <w:numPr>
          <w:ilvl w:val="0"/>
          <w:numId w:val="26"/>
        </w:numPr>
        <w:spacing w:line="360" w:lineRule="auto"/>
        <w:rPr>
          <w:rFonts w:ascii="Helvetica Neue" w:hAnsi="Helvetica Neue" w:cs="Arial"/>
          <w:sz w:val="18"/>
          <w:szCs w:val="18"/>
        </w:rPr>
      </w:pPr>
      <w:r w:rsidRPr="002606B4">
        <w:rPr>
          <w:rFonts w:ascii="Helvetica Neue" w:hAnsi="Helvetica Neue" w:cs="Arial"/>
          <w:sz w:val="18"/>
          <w:szCs w:val="18"/>
        </w:rPr>
        <w:t>El Consejo Directivo podrá determinar, a petición de alguno de los Consejeros y con el fin de ilustrar mejor la discusión, dar lectura completa o parcial a los documentos relativos a los proyectos de resolución, actuaciones  contenidas en sus expedientes o acuerdos que correspondan.</w:t>
      </w:r>
    </w:p>
    <w:p w14:paraId="75D697BB"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 </w:t>
      </w:r>
    </w:p>
    <w:p w14:paraId="4487D034" w14:textId="77777777" w:rsidR="002E29FE" w:rsidRPr="003F70E9" w:rsidRDefault="002E29FE" w:rsidP="002E29FE">
      <w:pPr>
        <w:spacing w:line="360" w:lineRule="auto"/>
        <w:jc w:val="both"/>
        <w:rPr>
          <w:rFonts w:ascii="Helvetica Neue" w:hAnsi="Helvetica Neue" w:cs="Arial"/>
          <w:b/>
          <w:sz w:val="18"/>
          <w:szCs w:val="18"/>
        </w:rPr>
      </w:pPr>
      <w:r w:rsidRPr="003F70E9">
        <w:rPr>
          <w:rFonts w:ascii="Helvetica Neue" w:hAnsi="Helvetica Neue" w:cs="Arial"/>
          <w:b/>
          <w:sz w:val="18"/>
          <w:szCs w:val="18"/>
        </w:rPr>
        <w:t>VIGÉSIMO SÉPTIMO.</w:t>
      </w:r>
    </w:p>
    <w:p w14:paraId="294B2AB1" w14:textId="77777777" w:rsidR="002E29FE" w:rsidRPr="00754E30" w:rsidRDefault="002E29FE" w:rsidP="002E29FE">
      <w:pPr>
        <w:spacing w:line="360" w:lineRule="auto"/>
        <w:jc w:val="both"/>
        <w:rPr>
          <w:rFonts w:ascii="Helvetica Neue" w:hAnsi="Helvetica Neue" w:cs="Arial"/>
          <w:b/>
          <w:sz w:val="18"/>
          <w:szCs w:val="18"/>
        </w:rPr>
      </w:pPr>
      <w:r w:rsidRPr="00754E30">
        <w:rPr>
          <w:rFonts w:ascii="Helvetica Neue" w:hAnsi="Helvetica Neue" w:cs="Arial"/>
          <w:b/>
          <w:sz w:val="18"/>
          <w:szCs w:val="18"/>
        </w:rPr>
        <w:t>Observaciones, sugerencias o propuestas de engroses</w:t>
      </w:r>
    </w:p>
    <w:p w14:paraId="43B18CEF" w14:textId="77777777" w:rsidR="002E29FE" w:rsidRPr="0001311A" w:rsidRDefault="002E29FE" w:rsidP="002C5908">
      <w:pPr>
        <w:pStyle w:val="ListParagraph"/>
        <w:numPr>
          <w:ilvl w:val="0"/>
          <w:numId w:val="27"/>
        </w:numPr>
        <w:spacing w:line="360" w:lineRule="auto"/>
        <w:rPr>
          <w:rFonts w:ascii="Helvetica Neue" w:hAnsi="Helvetica Neue" w:cs="Arial"/>
          <w:sz w:val="18"/>
          <w:szCs w:val="18"/>
        </w:rPr>
      </w:pPr>
      <w:r w:rsidRPr="00F94EDF">
        <w:rPr>
          <w:rFonts w:ascii="Helvetica Neue" w:hAnsi="Helvetica Neue" w:cs="Arial"/>
          <w:sz w:val="18"/>
          <w:szCs w:val="18"/>
        </w:rPr>
        <w:t>Los Consejeros que tengan interés en realizar observaciones, sugerencias o propuestas de engroses a los proyectos de acuerdos, podrán presentarlas por escrito o de forma verbal, previa o durante el desarrollo de la sesión, sin perjuicio de que durante la discusión del punto puedan presentar nuevas observaciones, sugere</w:t>
      </w:r>
      <w:r w:rsidRPr="0001311A">
        <w:rPr>
          <w:rFonts w:ascii="Helvetica Neue" w:hAnsi="Helvetica Neue" w:cs="Arial"/>
          <w:sz w:val="18"/>
          <w:szCs w:val="18"/>
        </w:rPr>
        <w:t>ncias o propuestas.</w:t>
      </w:r>
    </w:p>
    <w:p w14:paraId="0D78955A" w14:textId="77777777" w:rsidR="002E29FE" w:rsidRPr="00A83B3A" w:rsidRDefault="002E29FE" w:rsidP="002C5908">
      <w:pPr>
        <w:pStyle w:val="ListParagraph"/>
        <w:numPr>
          <w:ilvl w:val="0"/>
          <w:numId w:val="27"/>
        </w:numPr>
        <w:spacing w:line="360" w:lineRule="auto"/>
        <w:rPr>
          <w:rFonts w:ascii="Helvetica Neue" w:hAnsi="Helvetica Neue" w:cs="Arial"/>
          <w:sz w:val="18"/>
          <w:szCs w:val="18"/>
        </w:rPr>
      </w:pPr>
      <w:r w:rsidRPr="00A83B3A">
        <w:rPr>
          <w:rFonts w:ascii="Helvetica Neue" w:hAnsi="Helvetica Neue" w:cs="Arial"/>
          <w:sz w:val="18"/>
          <w:szCs w:val="18"/>
        </w:rPr>
        <w:t>Las observaciones, sugerencias o propuestas de engroses a los proyectos de resolución o acuerdos deberán someterse a votación del Consejo Directivo.</w:t>
      </w:r>
    </w:p>
    <w:p w14:paraId="78ACB20C" w14:textId="77777777" w:rsidR="002606B4" w:rsidRDefault="002606B4" w:rsidP="002E29FE">
      <w:pPr>
        <w:spacing w:line="360" w:lineRule="auto"/>
        <w:jc w:val="both"/>
        <w:rPr>
          <w:rFonts w:ascii="Helvetica Neue" w:hAnsi="Helvetica Neue" w:cs="Arial"/>
          <w:sz w:val="18"/>
          <w:szCs w:val="18"/>
        </w:rPr>
      </w:pPr>
    </w:p>
    <w:p w14:paraId="14376D20"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VIGÉSIMO NOVENO.</w:t>
      </w:r>
    </w:p>
    <w:p w14:paraId="2D62145B"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Discusión de asuntos</w:t>
      </w:r>
    </w:p>
    <w:p w14:paraId="26B3B596" w14:textId="77777777" w:rsidR="002E29FE" w:rsidRPr="002606B4" w:rsidRDefault="002E29FE" w:rsidP="002C5908">
      <w:pPr>
        <w:pStyle w:val="ListParagraph"/>
        <w:numPr>
          <w:ilvl w:val="0"/>
          <w:numId w:val="29"/>
        </w:numPr>
        <w:spacing w:line="360" w:lineRule="auto"/>
        <w:rPr>
          <w:rFonts w:ascii="Helvetica Neue" w:hAnsi="Helvetica Neue" w:cs="Arial"/>
          <w:sz w:val="18"/>
          <w:szCs w:val="18"/>
        </w:rPr>
      </w:pPr>
      <w:r w:rsidRPr="002606B4">
        <w:rPr>
          <w:rFonts w:ascii="Helvetica Neue" w:hAnsi="Helvetica Neue" w:cs="Arial"/>
          <w:sz w:val="18"/>
          <w:szCs w:val="18"/>
        </w:rPr>
        <w:lastRenderedPageBreak/>
        <w:t>Los Consejeros podrán solicitar al Secretario de Actas que los proyectos de acuerdo en los que no exista discrepancia alguna por parte de algún Consejero, o bien, existiendo ésta, pero no sea necesaria su discusión, se agrupen con el fin de que se proceda a su votación en bloque.</w:t>
      </w:r>
    </w:p>
    <w:p w14:paraId="5749FCC1" w14:textId="77777777" w:rsidR="002E29FE" w:rsidRPr="002606B4" w:rsidRDefault="002E29FE" w:rsidP="002606B4">
      <w:pPr>
        <w:pStyle w:val="ListParagraph"/>
        <w:spacing w:line="360" w:lineRule="auto"/>
        <w:ind w:left="720" w:firstLine="0"/>
        <w:rPr>
          <w:rFonts w:ascii="Helvetica Neue" w:hAnsi="Helvetica Neue" w:cs="Arial"/>
          <w:sz w:val="18"/>
          <w:szCs w:val="18"/>
        </w:rPr>
      </w:pPr>
      <w:r w:rsidRPr="002606B4">
        <w:rPr>
          <w:rFonts w:ascii="Helvetica Neue" w:hAnsi="Helvetica Neue" w:cs="Arial"/>
          <w:sz w:val="18"/>
          <w:szCs w:val="18"/>
        </w:rPr>
        <w:t>En el caso de los asuntos en los que exista discrepancia, pero no sea necesaria su discusión, el Secretario de Actas deberá precisar el tipo de voto que deberá emitir el Consejero o Consejeros cuya propuesta sea</w:t>
      </w:r>
      <w:r w:rsidR="002606B4">
        <w:rPr>
          <w:rFonts w:ascii="Helvetica Neue" w:hAnsi="Helvetica Neue" w:cs="Arial"/>
          <w:sz w:val="18"/>
          <w:szCs w:val="18"/>
        </w:rPr>
        <w:t xml:space="preserve">  </w:t>
      </w:r>
      <w:r w:rsidRPr="002606B4">
        <w:rPr>
          <w:rFonts w:ascii="Helvetica Neue" w:hAnsi="Helvetica Neue" w:cs="Arial"/>
          <w:sz w:val="18"/>
          <w:szCs w:val="18"/>
        </w:rPr>
        <w:t>minoritaria.</w:t>
      </w:r>
    </w:p>
    <w:p w14:paraId="4C7259F8" w14:textId="77777777" w:rsidR="002E29FE" w:rsidRPr="002606B4" w:rsidRDefault="002E29FE" w:rsidP="002606B4">
      <w:pPr>
        <w:pStyle w:val="ListParagraph"/>
        <w:spacing w:line="360" w:lineRule="auto"/>
        <w:ind w:left="720" w:firstLine="0"/>
        <w:rPr>
          <w:rFonts w:ascii="Helvetica Neue" w:hAnsi="Helvetica Neue" w:cs="Arial"/>
          <w:sz w:val="18"/>
          <w:szCs w:val="18"/>
        </w:rPr>
      </w:pPr>
      <w:r w:rsidRPr="002606B4">
        <w:rPr>
          <w:rFonts w:ascii="Helvetica Neue" w:hAnsi="Helvetica Neue" w:cs="Arial"/>
          <w:sz w:val="18"/>
          <w:szCs w:val="18"/>
        </w:rPr>
        <w:t>De ser este el caso, el Presidente del Consejo solicitará al Secretario de Actas que someta a votación del Consejo Directivo el bloque de proyectos de resolución que no serán discutidos.</w:t>
      </w:r>
    </w:p>
    <w:p w14:paraId="59F26179" w14:textId="77777777" w:rsidR="002E29FE" w:rsidRPr="002606B4" w:rsidRDefault="002E29FE" w:rsidP="002C5908">
      <w:pPr>
        <w:pStyle w:val="ListParagraph"/>
        <w:numPr>
          <w:ilvl w:val="0"/>
          <w:numId w:val="29"/>
        </w:numPr>
        <w:spacing w:line="360" w:lineRule="auto"/>
        <w:rPr>
          <w:rFonts w:ascii="Helvetica Neue" w:hAnsi="Helvetica Neue" w:cs="Arial"/>
          <w:sz w:val="18"/>
          <w:szCs w:val="18"/>
        </w:rPr>
      </w:pPr>
      <w:r w:rsidRPr="002606B4">
        <w:rPr>
          <w:rFonts w:ascii="Helvetica Neue" w:hAnsi="Helvetica Neue" w:cs="Arial"/>
          <w:sz w:val="18"/>
          <w:szCs w:val="18"/>
        </w:rPr>
        <w:t>Los Consejeros podrán precisar, de ser el caso, qué asuntos se discutirán en forma particular, ya sea por la existencia de propuestas diversas en relación con el proyecto de acuerdo presentado, o bien, por su interés y relevancia, por lo que su votación se someterá a consideración del Consejo Directivo una vez que se haya discutido o expuesto el asunto correspondiente.</w:t>
      </w:r>
    </w:p>
    <w:p w14:paraId="42924BC1" w14:textId="77777777" w:rsidR="002606B4" w:rsidRDefault="002606B4" w:rsidP="002E29FE">
      <w:pPr>
        <w:spacing w:line="360" w:lineRule="auto"/>
        <w:jc w:val="both"/>
        <w:rPr>
          <w:rFonts w:ascii="Helvetica Neue" w:hAnsi="Helvetica Neue" w:cs="Arial"/>
          <w:sz w:val="18"/>
          <w:szCs w:val="18"/>
        </w:rPr>
      </w:pPr>
    </w:p>
    <w:p w14:paraId="0170FB11" w14:textId="77777777" w:rsidR="002E29FE" w:rsidRPr="002606B4" w:rsidRDefault="002E29FE" w:rsidP="002E29FE">
      <w:pPr>
        <w:spacing w:line="360" w:lineRule="auto"/>
        <w:jc w:val="both"/>
        <w:rPr>
          <w:rFonts w:ascii="Helvetica Neue" w:hAnsi="Helvetica Neue" w:cs="Arial"/>
          <w:b/>
          <w:sz w:val="18"/>
          <w:szCs w:val="18"/>
        </w:rPr>
      </w:pPr>
      <w:r w:rsidRPr="002606B4">
        <w:rPr>
          <w:rFonts w:ascii="Helvetica Neue" w:hAnsi="Helvetica Neue" w:cs="Arial"/>
          <w:b/>
          <w:sz w:val="18"/>
          <w:szCs w:val="18"/>
        </w:rPr>
        <w:t>TRIGÉSIMO.</w:t>
      </w:r>
    </w:p>
    <w:p w14:paraId="665C6762" w14:textId="77777777" w:rsidR="002E29FE" w:rsidRPr="002606B4" w:rsidRDefault="002E29FE" w:rsidP="002E29FE">
      <w:pPr>
        <w:spacing w:line="360" w:lineRule="auto"/>
        <w:jc w:val="both"/>
        <w:rPr>
          <w:rFonts w:ascii="Helvetica Neue" w:hAnsi="Helvetica Neue" w:cs="Arial"/>
          <w:b/>
          <w:sz w:val="18"/>
          <w:szCs w:val="18"/>
        </w:rPr>
      </w:pPr>
      <w:commentRangeStart w:id="84"/>
      <w:r w:rsidRPr="002606B4">
        <w:rPr>
          <w:rFonts w:ascii="Helvetica Neue" w:hAnsi="Helvetica Neue" w:cs="Arial"/>
          <w:b/>
          <w:sz w:val="18"/>
          <w:szCs w:val="18"/>
        </w:rPr>
        <w:t>Discusión de los asuntos en rondas</w:t>
      </w:r>
      <w:commentRangeEnd w:id="84"/>
      <w:r w:rsidR="0012520C">
        <w:rPr>
          <w:rStyle w:val="CommentReference"/>
        </w:rPr>
        <w:commentReference w:id="84"/>
      </w:r>
    </w:p>
    <w:p w14:paraId="01F6FAE4"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Los asuntos inscritos en el orden del día aprobado, se discutirán hasta en tres rondas. En cada ronda el Consejero tendrá una oportunidad para participar.</w:t>
      </w:r>
    </w:p>
    <w:p w14:paraId="7B03A510"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La primera ronda iniciará con la exposición del proyecto de acuerdo, para lo cual el Presidente del Consejo o a petición de éste, el Secretario de Actas, expondrá el proyecto de resolución que se discutirá, sin que ello cuente como participación, limitándose a señalar los términos en que se propone el proyecto.</w:t>
      </w:r>
    </w:p>
    <w:p w14:paraId="55E04568"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la primera ronda, los Consejeros podrán hacer uso de la palabra en el orden en que así lo hayan solicitado al Presidente del Consejo, por un máximo de siete minutos cada uno.</w:t>
      </w:r>
    </w:p>
    <w:p w14:paraId="17D39B99" w14:textId="21227791"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 xml:space="preserve">Después de haberse efectuado la primera ronda de discusión, el Presidente del Consejo preguntará si el punto está suficientemente discutido. En caso de que no sea necesario continuar la discusión, instruirá al Secretario de Actas, proceda a tomar la votación, pero de no ser así, se realizará una segunda ronda. Bastará que un solo </w:t>
      </w:r>
      <w:r w:rsidR="00575B5D">
        <w:rPr>
          <w:rFonts w:ascii="Helvetica Neue" w:hAnsi="Helvetica Neue" w:cs="Arial"/>
          <w:sz w:val="18"/>
          <w:szCs w:val="18"/>
        </w:rPr>
        <w:t>Consejero</w:t>
      </w:r>
      <w:r w:rsidRPr="009E08D6">
        <w:rPr>
          <w:rFonts w:ascii="Helvetica Neue" w:hAnsi="Helvetica Neue" w:cs="Arial"/>
          <w:sz w:val="18"/>
          <w:szCs w:val="18"/>
        </w:rPr>
        <w:t xml:space="preserve"> solicite el uso de la palabra para que se lleve a cabo la siguiente ronda.</w:t>
      </w:r>
    </w:p>
    <w:p w14:paraId="2C04F6E1"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la segunda ronda la participación de cada Consejero no podrá exceder de cinco minutos.</w:t>
      </w:r>
    </w:p>
    <w:p w14:paraId="557FD55A" w14:textId="51D30ED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 xml:space="preserve">Al final de la segunda ronda si el punto se encuentra lo suficientemente discutido, el Presidente del Consejo instruirá al Secretario de Actas, proceda a tomar la votación, pero de no ser así, se realizará otra ronda. Bastará que un solo </w:t>
      </w:r>
      <w:r w:rsidR="00575B5D">
        <w:rPr>
          <w:rFonts w:ascii="Helvetica Neue" w:hAnsi="Helvetica Neue" w:cs="Arial"/>
          <w:sz w:val="18"/>
          <w:szCs w:val="18"/>
        </w:rPr>
        <w:t>Consejero</w:t>
      </w:r>
      <w:r w:rsidRPr="009E08D6">
        <w:rPr>
          <w:rFonts w:ascii="Helvetica Neue" w:hAnsi="Helvetica Neue" w:cs="Arial"/>
          <w:sz w:val="18"/>
          <w:szCs w:val="18"/>
        </w:rPr>
        <w:t xml:space="preserve"> solicite el uso de la palabra para que se realice la tercera ronda.</w:t>
      </w:r>
    </w:p>
    <w:p w14:paraId="2428BFB4"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En la tercera ronda la participación de cada Consejero no podrá exceder de 3 minutos.</w:t>
      </w:r>
    </w:p>
    <w:p w14:paraId="4A4F2658"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Al final de la tercera ronda, si un Consejero determina que el asunto no está suficientemente discutido, el Presidente del Consejo preguntará a los integrantes del Consejo Directivo si aquél debe ser diferido para otra sesión, haciendo constar la votación correspondiente en el acta.</w:t>
      </w:r>
    </w:p>
    <w:p w14:paraId="597EE285"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 xml:space="preserve">En caso de que se determine que el asunto sea diferido, el Presidente del Consejo podrá solicitar que </w:t>
      </w:r>
      <w:r w:rsidRPr="009E08D6">
        <w:rPr>
          <w:rFonts w:ascii="Helvetica Neue" w:hAnsi="Helvetica Neue" w:cs="Arial"/>
          <w:sz w:val="18"/>
          <w:szCs w:val="18"/>
        </w:rPr>
        <w:lastRenderedPageBreak/>
        <w:t>se acuerde la ampliación del plazo de la resolución, para los efectos correspondientes.</w:t>
      </w:r>
    </w:p>
    <w:p w14:paraId="73C4FF60" w14:textId="61CD5293" w:rsidR="002E29FE" w:rsidRPr="009E08D6" w:rsidRDefault="002E29FE" w:rsidP="009E08D6">
      <w:pPr>
        <w:pStyle w:val="ListParagraph"/>
        <w:numPr>
          <w:ilvl w:val="0"/>
          <w:numId w:val="54"/>
        </w:numPr>
        <w:spacing w:line="360" w:lineRule="auto"/>
        <w:rPr>
          <w:rFonts w:ascii="Helvetica Neue" w:hAnsi="Helvetica Neue" w:cs="Arial"/>
          <w:sz w:val="18"/>
          <w:szCs w:val="18"/>
        </w:rPr>
      </w:pPr>
      <w:commentRangeStart w:id="85"/>
      <w:r w:rsidRPr="009E08D6">
        <w:rPr>
          <w:rFonts w:ascii="Helvetica Neue" w:hAnsi="Helvetica Neue" w:cs="Arial"/>
          <w:sz w:val="18"/>
          <w:szCs w:val="18"/>
        </w:rPr>
        <w:t xml:space="preserve">En aquellos casos donde no exista posibilidad de ampliación de plazo, </w:t>
      </w:r>
      <w:commentRangeEnd w:id="85"/>
      <w:r w:rsidR="0012520C">
        <w:rPr>
          <w:rStyle w:val="CommentReference"/>
        </w:rPr>
        <w:commentReference w:id="85"/>
      </w:r>
      <w:r w:rsidRPr="009E08D6">
        <w:rPr>
          <w:rFonts w:ascii="Helvetica Neue" w:hAnsi="Helvetica Neue" w:cs="Arial"/>
          <w:sz w:val="18"/>
          <w:szCs w:val="18"/>
        </w:rPr>
        <w:t>en la tercera ronda de intervenciones deberá resolverse en definitiva ajustándose a lo ya mencionado</w:t>
      </w:r>
      <w:ins w:id="86" w:author=". ." w:date="2021-09-01T13:44:00Z">
        <w:r w:rsidR="00B862B7">
          <w:rPr>
            <w:rFonts w:ascii="Helvetica Neue" w:hAnsi="Helvetica Neue" w:cs="Arial"/>
            <w:sz w:val="18"/>
            <w:szCs w:val="18"/>
          </w:rPr>
          <w:t>, por ejemplo el cumplimiento de una orden judicial</w:t>
        </w:r>
      </w:ins>
      <w:r w:rsidRPr="009E08D6">
        <w:rPr>
          <w:rFonts w:ascii="Helvetica Neue" w:hAnsi="Helvetica Neue" w:cs="Arial"/>
          <w:sz w:val="18"/>
          <w:szCs w:val="18"/>
        </w:rPr>
        <w:t>.</w:t>
      </w:r>
    </w:p>
    <w:p w14:paraId="6785F7C4" w14:textId="77777777" w:rsidR="002E29FE" w:rsidRPr="009E08D6" w:rsidRDefault="002E29FE" w:rsidP="009E08D6">
      <w:pPr>
        <w:pStyle w:val="ListParagraph"/>
        <w:numPr>
          <w:ilvl w:val="0"/>
          <w:numId w:val="54"/>
        </w:numPr>
        <w:spacing w:line="360" w:lineRule="auto"/>
        <w:rPr>
          <w:rFonts w:ascii="Helvetica Neue" w:hAnsi="Helvetica Neue" w:cs="Arial"/>
          <w:sz w:val="18"/>
          <w:szCs w:val="18"/>
        </w:rPr>
      </w:pPr>
      <w:r w:rsidRPr="009E08D6">
        <w:rPr>
          <w:rFonts w:ascii="Helvetica Neue" w:hAnsi="Helvetica Neue" w:cs="Arial"/>
          <w:sz w:val="18"/>
          <w:szCs w:val="18"/>
        </w:rPr>
        <w:t>Las oportunidades de participar en cada ronda no son acumulativas, por lo que, en caso de no intervenir en una ronda, se perderá la oportunidad para ello, por tanto, los minutos correspondientes no podrán ser utilizados en una ronda subsecuente.</w:t>
      </w:r>
    </w:p>
    <w:p w14:paraId="197EF7A4" w14:textId="77777777" w:rsidR="002E29FE" w:rsidRPr="002E29FE" w:rsidRDefault="002E29FE" w:rsidP="002E29FE">
      <w:pPr>
        <w:spacing w:line="360" w:lineRule="auto"/>
        <w:jc w:val="both"/>
        <w:rPr>
          <w:rFonts w:ascii="Helvetica Neue" w:hAnsi="Helvetica Neue" w:cs="Arial"/>
          <w:sz w:val="18"/>
          <w:szCs w:val="18"/>
        </w:rPr>
      </w:pPr>
    </w:p>
    <w:p w14:paraId="36EF1576" w14:textId="77777777" w:rsidR="002E29FE" w:rsidRPr="00A44577" w:rsidRDefault="002E29FE" w:rsidP="002E29FE">
      <w:pPr>
        <w:spacing w:line="360" w:lineRule="auto"/>
        <w:jc w:val="both"/>
        <w:rPr>
          <w:rFonts w:ascii="Helvetica Neue" w:hAnsi="Helvetica Neue" w:cs="Arial"/>
          <w:b/>
          <w:color w:val="FF0000"/>
          <w:sz w:val="18"/>
          <w:szCs w:val="18"/>
        </w:rPr>
      </w:pPr>
      <w:commentRangeStart w:id="87"/>
      <w:r w:rsidRPr="00A44577">
        <w:rPr>
          <w:rFonts w:ascii="Helvetica Neue" w:hAnsi="Helvetica Neue" w:cs="Arial"/>
          <w:b/>
          <w:color w:val="FF0000"/>
          <w:sz w:val="18"/>
          <w:szCs w:val="18"/>
        </w:rPr>
        <w:t>TRIGÉSIMO PRIMERO.</w:t>
      </w:r>
    </w:p>
    <w:p w14:paraId="0D172344" w14:textId="77777777" w:rsidR="002E29FE" w:rsidRPr="00A44577" w:rsidRDefault="002E29FE" w:rsidP="002E29FE">
      <w:pPr>
        <w:spacing w:line="360" w:lineRule="auto"/>
        <w:jc w:val="both"/>
        <w:rPr>
          <w:rFonts w:ascii="Helvetica Neue" w:hAnsi="Helvetica Neue" w:cs="Arial"/>
          <w:b/>
          <w:color w:val="FF0000"/>
          <w:sz w:val="18"/>
          <w:szCs w:val="18"/>
        </w:rPr>
      </w:pPr>
      <w:r w:rsidRPr="00A44577">
        <w:rPr>
          <w:rFonts w:ascii="Helvetica Neue" w:hAnsi="Helvetica Neue" w:cs="Arial"/>
          <w:b/>
          <w:color w:val="FF0000"/>
          <w:sz w:val="18"/>
          <w:szCs w:val="18"/>
        </w:rPr>
        <w:t>Uso de la palabra</w:t>
      </w:r>
      <w:commentRangeEnd w:id="87"/>
      <w:r w:rsidR="0060309A">
        <w:rPr>
          <w:rStyle w:val="CommentReference"/>
        </w:rPr>
        <w:commentReference w:id="87"/>
      </w:r>
    </w:p>
    <w:p w14:paraId="4BB0A18C" w14:textId="77777777" w:rsidR="002E29FE" w:rsidRPr="00A8533A" w:rsidRDefault="002E29FE" w:rsidP="002C5908">
      <w:pPr>
        <w:pStyle w:val="ListParagraph"/>
        <w:numPr>
          <w:ilvl w:val="0"/>
          <w:numId w:val="30"/>
        </w:numPr>
        <w:spacing w:line="360" w:lineRule="auto"/>
        <w:rPr>
          <w:rFonts w:ascii="Helvetica Neue" w:hAnsi="Helvetica Neue" w:cs="Arial"/>
          <w:sz w:val="18"/>
          <w:szCs w:val="18"/>
        </w:rPr>
      </w:pPr>
      <w:commentRangeStart w:id="88"/>
      <w:r w:rsidRPr="00A8533A">
        <w:rPr>
          <w:rFonts w:ascii="Helvetica Neue" w:hAnsi="Helvetica Neue" w:cs="Arial"/>
          <w:sz w:val="18"/>
          <w:szCs w:val="18"/>
        </w:rPr>
        <w:t>Los integrantes del Consejo Directivo sólo podrán hacer uso de la palabra con la anuencia previa del Presidente del Consejo.</w:t>
      </w:r>
      <w:commentRangeEnd w:id="88"/>
      <w:r w:rsidR="00A2119D">
        <w:rPr>
          <w:rStyle w:val="CommentReference"/>
        </w:rPr>
        <w:commentReference w:id="88"/>
      </w:r>
    </w:p>
    <w:p w14:paraId="52325A64" w14:textId="77777777" w:rsidR="002E29FE" w:rsidRPr="00A8533A" w:rsidRDefault="002E29FE" w:rsidP="002C5908">
      <w:pPr>
        <w:pStyle w:val="ListParagraph"/>
        <w:numPr>
          <w:ilvl w:val="0"/>
          <w:numId w:val="30"/>
        </w:numPr>
        <w:spacing w:line="360" w:lineRule="auto"/>
        <w:rPr>
          <w:rFonts w:ascii="Helvetica Neue" w:hAnsi="Helvetica Neue" w:cs="Arial"/>
          <w:sz w:val="18"/>
          <w:szCs w:val="18"/>
        </w:rPr>
      </w:pPr>
      <w:r w:rsidRPr="00A8533A">
        <w:rPr>
          <w:rFonts w:ascii="Helvetica Neue" w:hAnsi="Helvetica Neue" w:cs="Arial"/>
          <w:sz w:val="18"/>
          <w:szCs w:val="18"/>
        </w:rPr>
        <w:t>En el curso de las deliberaciones, los Consejeros se abstendrán de entablar diálogo, así como de realizar alusiones personales que pudiesen generar controversias o discusiones ajenas a los asuntos del orden del día. De ser el caso, el Presidente del Consejo podrá interrumpir las manifestaciones de quien cometa las referidas conductas, con el objeto de conminarlo a que se conduzca en los términos previsto en los presentes Reglamento.</w:t>
      </w:r>
    </w:p>
    <w:p w14:paraId="70C282B2" w14:textId="77777777" w:rsidR="002E29FE" w:rsidRPr="00A8533A" w:rsidRDefault="002E29FE" w:rsidP="002C5908">
      <w:pPr>
        <w:pStyle w:val="ListParagraph"/>
        <w:numPr>
          <w:ilvl w:val="0"/>
          <w:numId w:val="30"/>
        </w:numPr>
        <w:spacing w:line="360" w:lineRule="auto"/>
        <w:rPr>
          <w:rFonts w:ascii="Helvetica Neue" w:hAnsi="Helvetica Neue" w:cs="Arial"/>
          <w:sz w:val="18"/>
          <w:szCs w:val="18"/>
        </w:rPr>
      </w:pPr>
      <w:r w:rsidRPr="00A8533A">
        <w:rPr>
          <w:rFonts w:ascii="Helvetica Neue" w:hAnsi="Helvetica Neue" w:cs="Arial"/>
          <w:sz w:val="18"/>
          <w:szCs w:val="18"/>
        </w:rPr>
        <w:t>Los oradores no podrán ser interrumpidos, salvo por medio de una moción siguiendo las reglas establecidas para tal efecto en el presente documento o para conminarlo a que se conduzca dentro de los supuestos previstos por este ordenamiento.</w:t>
      </w:r>
    </w:p>
    <w:p w14:paraId="711CD4BB" w14:textId="77777777" w:rsidR="00A8533A" w:rsidRDefault="00A8533A" w:rsidP="002E29FE">
      <w:pPr>
        <w:spacing w:line="360" w:lineRule="auto"/>
        <w:jc w:val="both"/>
        <w:rPr>
          <w:rFonts w:ascii="Helvetica Neue" w:hAnsi="Helvetica Neue" w:cs="Arial"/>
          <w:sz w:val="18"/>
          <w:szCs w:val="18"/>
        </w:rPr>
      </w:pPr>
    </w:p>
    <w:p w14:paraId="7A1A03B0"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SEGUNDO.</w:t>
      </w:r>
    </w:p>
    <w:p w14:paraId="530C7D95" w14:textId="77777777" w:rsidR="002E29FE"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Invitados a la sesión</w:t>
      </w:r>
    </w:p>
    <w:p w14:paraId="621A1E9B" w14:textId="77777777" w:rsidR="002E29FE" w:rsidRPr="009E08D6" w:rsidRDefault="002E29FE" w:rsidP="009E08D6">
      <w:pPr>
        <w:spacing w:line="360" w:lineRule="auto"/>
        <w:rPr>
          <w:rFonts w:ascii="Helvetica Neue" w:hAnsi="Helvetica Neue" w:cs="Arial"/>
          <w:sz w:val="18"/>
          <w:szCs w:val="18"/>
        </w:rPr>
      </w:pPr>
      <w:r w:rsidRPr="009E08D6">
        <w:rPr>
          <w:rFonts w:ascii="Helvetica Neue" w:hAnsi="Helvetica Neue" w:cs="Arial"/>
          <w:sz w:val="18"/>
          <w:szCs w:val="18"/>
        </w:rPr>
        <w:t>A propuesta de algún Consejero y con la aprobación previa Consejo Directivo se podrá invitar a cualquier servidor público del Instituto, para tratar algún asunto comprendido en el orden del día, sin que éste haya sido previamente resuelto.</w:t>
      </w:r>
    </w:p>
    <w:p w14:paraId="1F150AA2" w14:textId="77777777" w:rsidR="00A8533A" w:rsidRDefault="00A8533A" w:rsidP="002E29FE">
      <w:pPr>
        <w:spacing w:line="360" w:lineRule="auto"/>
        <w:jc w:val="both"/>
        <w:rPr>
          <w:rFonts w:ascii="Helvetica Neue" w:hAnsi="Helvetica Neue" w:cs="Arial"/>
          <w:sz w:val="18"/>
          <w:szCs w:val="18"/>
        </w:rPr>
      </w:pPr>
    </w:p>
    <w:p w14:paraId="0545B907"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TERCERO.</w:t>
      </w:r>
    </w:p>
    <w:p w14:paraId="5ED802A7"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Intervención de los invitados a la Sesión del Consejo Directivo</w:t>
      </w:r>
    </w:p>
    <w:p w14:paraId="1FEABAF4" w14:textId="77777777" w:rsidR="002E29FE" w:rsidRPr="00A8533A" w:rsidRDefault="002E29FE" w:rsidP="002C5908">
      <w:pPr>
        <w:pStyle w:val="ListParagraph"/>
        <w:numPr>
          <w:ilvl w:val="0"/>
          <w:numId w:val="32"/>
        </w:numPr>
        <w:spacing w:line="360" w:lineRule="auto"/>
        <w:rPr>
          <w:rFonts w:ascii="Helvetica Neue" w:hAnsi="Helvetica Neue" w:cs="Arial"/>
          <w:sz w:val="18"/>
          <w:szCs w:val="18"/>
        </w:rPr>
      </w:pPr>
      <w:r w:rsidRPr="00A8533A">
        <w:rPr>
          <w:rFonts w:ascii="Helvetica Neue" w:hAnsi="Helvetica Neue" w:cs="Arial"/>
          <w:sz w:val="18"/>
          <w:szCs w:val="18"/>
        </w:rPr>
        <w:t>Los Consejeros podrán durante la sesión, solicitar al Presidente del Consejo otorgue la palabra a un invitado, que consideren pueda coadyuvar en el desahogo de algún punto del orden del día de la sesión.</w:t>
      </w:r>
    </w:p>
    <w:p w14:paraId="0B12E6E7" w14:textId="77777777" w:rsidR="002E29FE" w:rsidRPr="00A8533A" w:rsidRDefault="002E29FE" w:rsidP="002C5908">
      <w:pPr>
        <w:pStyle w:val="ListParagraph"/>
        <w:numPr>
          <w:ilvl w:val="0"/>
          <w:numId w:val="32"/>
        </w:numPr>
        <w:spacing w:line="360" w:lineRule="auto"/>
        <w:rPr>
          <w:rFonts w:ascii="Helvetica Neue" w:hAnsi="Helvetica Neue" w:cs="Arial"/>
          <w:sz w:val="18"/>
          <w:szCs w:val="18"/>
        </w:rPr>
      </w:pPr>
      <w:r w:rsidRPr="00A8533A">
        <w:rPr>
          <w:rFonts w:ascii="Helvetica Neue" w:hAnsi="Helvetica Neue" w:cs="Arial"/>
          <w:sz w:val="18"/>
          <w:szCs w:val="18"/>
        </w:rPr>
        <w:t>El Presidente del Consejo podrá otorgar la palabra a un invitado, a solicitud de algún Consejero; y en el transcurso de la discusión, será posible que cualquiera de los Consejeros le requiera, informe o aclare alguna cuestión relacionada con los asuntos en discusión.</w:t>
      </w:r>
    </w:p>
    <w:p w14:paraId="6F30F199" w14:textId="77777777" w:rsidR="00A8533A" w:rsidRDefault="00A8533A" w:rsidP="002E29FE">
      <w:pPr>
        <w:spacing w:line="360" w:lineRule="auto"/>
        <w:jc w:val="both"/>
        <w:rPr>
          <w:rFonts w:ascii="Helvetica Neue" w:hAnsi="Helvetica Neue" w:cs="Arial"/>
          <w:sz w:val="18"/>
          <w:szCs w:val="18"/>
        </w:rPr>
      </w:pPr>
    </w:p>
    <w:p w14:paraId="43B177F0"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CUARTO.</w:t>
      </w:r>
    </w:p>
    <w:p w14:paraId="0A5307AF"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Suspensión de la sesión</w:t>
      </w:r>
    </w:p>
    <w:p w14:paraId="2E5A81B8" w14:textId="757EB073" w:rsidR="002E29FE" w:rsidRPr="00A8533A" w:rsidRDefault="002E29FE" w:rsidP="002C5908">
      <w:pPr>
        <w:pStyle w:val="ListParagraph"/>
        <w:numPr>
          <w:ilvl w:val="0"/>
          <w:numId w:val="33"/>
        </w:numPr>
        <w:spacing w:line="360" w:lineRule="auto"/>
        <w:rPr>
          <w:rFonts w:ascii="Helvetica Neue" w:hAnsi="Helvetica Neue" w:cs="Arial"/>
          <w:sz w:val="18"/>
          <w:szCs w:val="18"/>
        </w:rPr>
      </w:pPr>
      <w:r w:rsidRPr="00A8533A">
        <w:rPr>
          <w:rFonts w:ascii="Helvetica Neue" w:hAnsi="Helvetica Neue" w:cs="Arial"/>
          <w:sz w:val="18"/>
          <w:szCs w:val="18"/>
        </w:rPr>
        <w:lastRenderedPageBreak/>
        <w:t xml:space="preserve">El Presidente del Consejo, o en su caso, el Consejero que presida, deberá suspender la sesión del </w:t>
      </w:r>
      <w:r w:rsidR="00BC5F39">
        <w:rPr>
          <w:rFonts w:ascii="Helvetica Neue" w:hAnsi="Helvetica Neue" w:cs="Arial"/>
          <w:sz w:val="18"/>
          <w:szCs w:val="18"/>
        </w:rPr>
        <w:t>Consejo Directivo</w:t>
      </w:r>
      <w:r w:rsidR="00BC5F39" w:rsidRPr="00A8533A">
        <w:rPr>
          <w:rFonts w:ascii="Helvetica Neue" w:hAnsi="Helvetica Neue" w:cs="Arial"/>
          <w:sz w:val="18"/>
          <w:szCs w:val="18"/>
        </w:rPr>
        <w:t xml:space="preserve"> </w:t>
      </w:r>
      <w:r w:rsidRPr="00A8533A">
        <w:rPr>
          <w:rFonts w:ascii="Helvetica Neue" w:hAnsi="Helvetica Neue" w:cs="Arial"/>
          <w:sz w:val="18"/>
          <w:szCs w:val="18"/>
        </w:rPr>
        <w:t>si durante el transcurso de ésta:</w:t>
      </w:r>
    </w:p>
    <w:p w14:paraId="612F2BB6" w14:textId="77777777" w:rsidR="002E29FE" w:rsidRPr="00A8533A" w:rsidRDefault="002E29FE" w:rsidP="002C5908">
      <w:pPr>
        <w:pStyle w:val="ListParagraph"/>
        <w:numPr>
          <w:ilvl w:val="0"/>
          <w:numId w:val="34"/>
        </w:numPr>
        <w:spacing w:line="360" w:lineRule="auto"/>
        <w:rPr>
          <w:rFonts w:ascii="Helvetica Neue" w:hAnsi="Helvetica Neue" w:cs="Arial"/>
          <w:sz w:val="18"/>
          <w:szCs w:val="18"/>
        </w:rPr>
      </w:pPr>
      <w:r w:rsidRPr="00A8533A">
        <w:rPr>
          <w:rFonts w:ascii="Helvetica Neue" w:hAnsi="Helvetica Neue" w:cs="Arial"/>
          <w:sz w:val="18"/>
          <w:szCs w:val="18"/>
        </w:rPr>
        <w:t>Se ausentara definitivamente alguno de los Consejeros y con ello no se alcance el quórum.</w:t>
      </w:r>
    </w:p>
    <w:p w14:paraId="69ACC3F9" w14:textId="77777777" w:rsidR="002E29FE" w:rsidRPr="00A8533A" w:rsidRDefault="002E29FE" w:rsidP="002C5908">
      <w:pPr>
        <w:pStyle w:val="ListParagraph"/>
        <w:numPr>
          <w:ilvl w:val="0"/>
          <w:numId w:val="34"/>
        </w:numPr>
        <w:spacing w:line="360" w:lineRule="auto"/>
        <w:rPr>
          <w:rFonts w:ascii="Helvetica Neue" w:hAnsi="Helvetica Neue" w:cs="Arial"/>
          <w:sz w:val="18"/>
          <w:szCs w:val="18"/>
        </w:rPr>
      </w:pPr>
      <w:r w:rsidRPr="00A8533A">
        <w:rPr>
          <w:rFonts w:ascii="Helvetica Neue" w:hAnsi="Helvetica Neue" w:cs="Arial"/>
          <w:sz w:val="18"/>
          <w:szCs w:val="18"/>
        </w:rPr>
        <w:t>Cuando se presente una grave alteración al orden.</w:t>
      </w:r>
    </w:p>
    <w:p w14:paraId="23E72603" w14:textId="77777777" w:rsidR="002E29FE" w:rsidRPr="00A8533A" w:rsidRDefault="002E29FE" w:rsidP="002C5908">
      <w:pPr>
        <w:pStyle w:val="ListParagraph"/>
        <w:numPr>
          <w:ilvl w:val="0"/>
          <w:numId w:val="34"/>
        </w:numPr>
        <w:spacing w:line="360" w:lineRule="auto"/>
        <w:rPr>
          <w:rFonts w:ascii="Helvetica Neue" w:hAnsi="Helvetica Neue" w:cs="Arial"/>
          <w:sz w:val="18"/>
          <w:szCs w:val="18"/>
        </w:rPr>
      </w:pPr>
      <w:r w:rsidRPr="00A8533A">
        <w:rPr>
          <w:rFonts w:ascii="Helvetica Neue" w:hAnsi="Helvetica Neue" w:cs="Arial"/>
          <w:sz w:val="18"/>
          <w:szCs w:val="18"/>
        </w:rPr>
        <w:t>Tratándose de casos fortuitos o de fuerza mayor que impidan el desarrollo de la sesión.</w:t>
      </w:r>
    </w:p>
    <w:p w14:paraId="75AA12E9" w14:textId="77777777" w:rsidR="002E29FE" w:rsidRPr="00A8533A" w:rsidRDefault="002E29FE" w:rsidP="002C5908">
      <w:pPr>
        <w:pStyle w:val="ListParagraph"/>
        <w:numPr>
          <w:ilvl w:val="0"/>
          <w:numId w:val="33"/>
        </w:numPr>
        <w:spacing w:line="360" w:lineRule="auto"/>
        <w:rPr>
          <w:rFonts w:ascii="Helvetica Neue" w:hAnsi="Helvetica Neue" w:cs="Arial"/>
          <w:sz w:val="18"/>
          <w:szCs w:val="18"/>
        </w:rPr>
      </w:pPr>
      <w:r w:rsidRPr="00A8533A">
        <w:rPr>
          <w:rFonts w:ascii="Helvetica Neue" w:hAnsi="Helvetica Neue" w:cs="Arial"/>
          <w:sz w:val="18"/>
          <w:szCs w:val="18"/>
        </w:rPr>
        <w:t>La suspensión de la sesión del Consejo Directivo, suspende los plazos y términos de los acuerdos que al efecto se hayan presentado, mismos que se reanudarán en el momento en que la sesión se declare continuada.</w:t>
      </w:r>
    </w:p>
    <w:p w14:paraId="18A45BF9"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 xml:space="preserve"> </w:t>
      </w:r>
    </w:p>
    <w:p w14:paraId="74692583"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QUINTO.</w:t>
      </w:r>
    </w:p>
    <w:p w14:paraId="00D10C6D"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Grabación de la sesión</w:t>
      </w:r>
    </w:p>
    <w:p w14:paraId="6ED6728F" w14:textId="77777777" w:rsidR="002E29FE" w:rsidRPr="009E08D6" w:rsidRDefault="002E29FE" w:rsidP="009E08D6">
      <w:pPr>
        <w:spacing w:line="360" w:lineRule="auto"/>
        <w:rPr>
          <w:rFonts w:ascii="Helvetica Neue" w:hAnsi="Helvetica Neue" w:cs="Arial"/>
          <w:sz w:val="18"/>
          <w:szCs w:val="18"/>
        </w:rPr>
      </w:pPr>
      <w:r w:rsidRPr="009E08D6">
        <w:rPr>
          <w:rFonts w:ascii="Helvetica Neue" w:hAnsi="Helvetica Neue" w:cs="Arial"/>
          <w:sz w:val="18"/>
          <w:szCs w:val="18"/>
        </w:rPr>
        <w:t>La Secretaria de Actas deberá llevar a cabo las acciones necesarias para que, de cada sesión pública se realice una grabación en video y audio. Lo anterior, no obstará para que durante la sesión se transmitan en tiempo real su desarrollo en el sitio de Internet del Instituto.</w:t>
      </w:r>
    </w:p>
    <w:p w14:paraId="33F5C44C" w14:textId="77777777" w:rsidR="00A8533A" w:rsidRDefault="00A8533A" w:rsidP="002E29FE">
      <w:pPr>
        <w:spacing w:line="360" w:lineRule="auto"/>
        <w:jc w:val="both"/>
        <w:rPr>
          <w:rFonts w:ascii="Helvetica Neue" w:hAnsi="Helvetica Neue" w:cs="Arial"/>
          <w:sz w:val="18"/>
          <w:szCs w:val="18"/>
        </w:rPr>
      </w:pPr>
    </w:p>
    <w:p w14:paraId="76786FA6" w14:textId="77777777" w:rsidR="002E29FE" w:rsidRPr="004B7F62" w:rsidRDefault="002E29FE" w:rsidP="002E29FE">
      <w:pPr>
        <w:spacing w:line="360" w:lineRule="auto"/>
        <w:jc w:val="both"/>
        <w:rPr>
          <w:rFonts w:ascii="Helvetica Neue" w:hAnsi="Helvetica Neue" w:cs="Arial"/>
          <w:b/>
          <w:sz w:val="18"/>
          <w:szCs w:val="18"/>
        </w:rPr>
      </w:pPr>
      <w:r w:rsidRPr="004B7F62">
        <w:rPr>
          <w:rFonts w:ascii="Helvetica Neue" w:hAnsi="Helvetica Neue" w:cs="Arial"/>
          <w:b/>
          <w:sz w:val="18"/>
          <w:szCs w:val="18"/>
        </w:rPr>
        <w:t>TRIGÉSIMO SEXTO.</w:t>
      </w:r>
    </w:p>
    <w:p w14:paraId="05601D8F" w14:textId="77777777" w:rsidR="002E29FE" w:rsidRPr="004B7F62" w:rsidRDefault="002E29FE" w:rsidP="002E29FE">
      <w:pPr>
        <w:spacing w:line="360" w:lineRule="auto"/>
        <w:jc w:val="both"/>
        <w:rPr>
          <w:rFonts w:ascii="Helvetica Neue" w:hAnsi="Helvetica Neue" w:cs="Arial"/>
          <w:b/>
          <w:sz w:val="18"/>
          <w:szCs w:val="18"/>
        </w:rPr>
      </w:pPr>
      <w:r w:rsidRPr="004B7F62">
        <w:rPr>
          <w:rFonts w:ascii="Helvetica Neue" w:hAnsi="Helvetica Neue" w:cs="Arial"/>
          <w:b/>
          <w:sz w:val="18"/>
          <w:szCs w:val="18"/>
        </w:rPr>
        <w:t>De la Publicidad de las sesiones</w:t>
      </w:r>
    </w:p>
    <w:p w14:paraId="535A99F1" w14:textId="0B6A38E9" w:rsidR="002E29FE" w:rsidRPr="00A2119D" w:rsidRDefault="002E29FE" w:rsidP="002C5908">
      <w:pPr>
        <w:pStyle w:val="ListParagraph"/>
        <w:numPr>
          <w:ilvl w:val="0"/>
          <w:numId w:val="36"/>
        </w:numPr>
        <w:spacing w:line="360" w:lineRule="auto"/>
        <w:rPr>
          <w:rFonts w:ascii="Helvetica Neue" w:hAnsi="Helvetica Neue" w:cs="Arial"/>
          <w:sz w:val="18"/>
          <w:szCs w:val="18"/>
          <w:highlight w:val="cyan"/>
          <w:rPrChange w:id="89" w:author="Usuario" w:date="2021-08-17T13:39:00Z">
            <w:rPr>
              <w:rFonts w:ascii="Helvetica Neue" w:hAnsi="Helvetica Neue" w:cs="Arial"/>
              <w:sz w:val="18"/>
              <w:szCs w:val="18"/>
            </w:rPr>
          </w:rPrChange>
        </w:rPr>
      </w:pPr>
      <w:r w:rsidRPr="004B7F62">
        <w:rPr>
          <w:rFonts w:ascii="Helvetica Neue" w:hAnsi="Helvetica Neue" w:cs="Arial"/>
          <w:sz w:val="18"/>
          <w:szCs w:val="18"/>
        </w:rPr>
        <w:t xml:space="preserve">Las sesiones ordinarias y extraordinarias del </w:t>
      </w:r>
      <w:r w:rsidR="00BC5F39" w:rsidRPr="004B7F62">
        <w:rPr>
          <w:rFonts w:ascii="Helvetica Neue" w:hAnsi="Helvetica Neue" w:cs="Arial"/>
          <w:sz w:val="18"/>
          <w:szCs w:val="18"/>
        </w:rPr>
        <w:t xml:space="preserve">Consejo Directivo </w:t>
      </w:r>
      <w:r w:rsidRPr="004B7F62">
        <w:rPr>
          <w:rFonts w:ascii="Helvetica Neue" w:hAnsi="Helvetica Neue" w:cs="Arial"/>
          <w:sz w:val="18"/>
          <w:szCs w:val="18"/>
        </w:rPr>
        <w:t xml:space="preserve">serán públicas y las versiones estenográficas y registros electrónicos correspondientes serán publicados en el sitio de internet del Instituto, a más tardar al siguiente día a aquél en que se celebre la sesión correspondiente. Los acuerdos y resoluciones serán publicadas de conformidad con lo previsto en el </w:t>
      </w:r>
      <w:r w:rsidRPr="00A2119D">
        <w:rPr>
          <w:rFonts w:ascii="Helvetica Neue" w:hAnsi="Helvetica Neue" w:cs="Arial"/>
          <w:sz w:val="18"/>
          <w:szCs w:val="18"/>
          <w:highlight w:val="cyan"/>
          <w:rPrChange w:id="90" w:author="Usuario" w:date="2021-08-17T13:39:00Z">
            <w:rPr>
              <w:rFonts w:ascii="Helvetica Neue" w:hAnsi="Helvetica Neue" w:cs="Arial"/>
              <w:sz w:val="18"/>
              <w:szCs w:val="18"/>
            </w:rPr>
          </w:rPrChange>
        </w:rPr>
        <w:t>punto 3 del Lineamiento Quincuagésimo del presente cuerpo normativo.</w:t>
      </w:r>
    </w:p>
    <w:p w14:paraId="55D085B8" w14:textId="64A6C0B9" w:rsidR="002E29FE" w:rsidRPr="004B7F62" w:rsidRDefault="002E29FE" w:rsidP="002C5908">
      <w:pPr>
        <w:pStyle w:val="ListParagraph"/>
        <w:numPr>
          <w:ilvl w:val="0"/>
          <w:numId w:val="36"/>
        </w:numPr>
        <w:spacing w:line="360" w:lineRule="auto"/>
        <w:rPr>
          <w:rFonts w:ascii="Helvetica Neue" w:hAnsi="Helvetica Neue" w:cs="Arial"/>
          <w:sz w:val="18"/>
          <w:szCs w:val="18"/>
        </w:rPr>
      </w:pPr>
      <w:r w:rsidRPr="004B7F62">
        <w:rPr>
          <w:rFonts w:ascii="Helvetica Neue" w:hAnsi="Helvetica Neue" w:cs="Arial"/>
          <w:sz w:val="18"/>
          <w:szCs w:val="18"/>
        </w:rPr>
        <w:t xml:space="preserve">Las versiones estenográficas de todas las resoluciones que tome el </w:t>
      </w:r>
      <w:r w:rsidR="00BC5F39" w:rsidRPr="004B7F62">
        <w:rPr>
          <w:rFonts w:ascii="Helvetica Neue" w:hAnsi="Helvetica Neue" w:cs="Arial"/>
          <w:sz w:val="18"/>
          <w:szCs w:val="18"/>
        </w:rPr>
        <w:t xml:space="preserve">Consejo Directivo </w:t>
      </w:r>
      <w:r w:rsidRPr="004B7F62">
        <w:rPr>
          <w:rFonts w:ascii="Helvetica Neue" w:hAnsi="Helvetica Neue" w:cs="Arial"/>
          <w:sz w:val="18"/>
          <w:szCs w:val="18"/>
        </w:rPr>
        <w:t>son públicas, salvo que en el caso particular exista disposición contraria en la ley.</w:t>
      </w:r>
    </w:p>
    <w:p w14:paraId="3BA6D583" w14:textId="77777777" w:rsidR="00A8533A" w:rsidRDefault="00A8533A" w:rsidP="002E29FE">
      <w:pPr>
        <w:spacing w:line="360" w:lineRule="auto"/>
        <w:jc w:val="both"/>
        <w:rPr>
          <w:rFonts w:ascii="Helvetica Neue" w:hAnsi="Helvetica Neue" w:cs="Arial"/>
          <w:sz w:val="18"/>
          <w:szCs w:val="18"/>
        </w:rPr>
      </w:pPr>
    </w:p>
    <w:p w14:paraId="0A59CB20"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SÉPTIMO.</w:t>
      </w:r>
    </w:p>
    <w:p w14:paraId="31D23782"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Protección de información reservada y confidencial</w:t>
      </w:r>
    </w:p>
    <w:p w14:paraId="68A8487F" w14:textId="77777777" w:rsidR="002E29FE" w:rsidRPr="009E08D6" w:rsidRDefault="002E29FE" w:rsidP="009E08D6">
      <w:pPr>
        <w:spacing w:line="360" w:lineRule="auto"/>
        <w:rPr>
          <w:rFonts w:ascii="Helvetica Neue" w:hAnsi="Helvetica Neue" w:cs="Arial"/>
          <w:sz w:val="18"/>
          <w:szCs w:val="18"/>
        </w:rPr>
      </w:pPr>
      <w:r w:rsidRPr="009E08D6">
        <w:rPr>
          <w:rFonts w:ascii="Helvetica Neue" w:hAnsi="Helvetica Neue" w:cs="Arial"/>
          <w:sz w:val="18"/>
          <w:szCs w:val="18"/>
        </w:rPr>
        <w:t>En la discusión de los proyectos de resoluciones se protegerá en todo momento la información clasificada.</w:t>
      </w:r>
    </w:p>
    <w:p w14:paraId="1AF21AEA" w14:textId="77777777" w:rsidR="00A8533A" w:rsidRDefault="00A8533A" w:rsidP="002E29FE">
      <w:pPr>
        <w:spacing w:line="360" w:lineRule="auto"/>
        <w:jc w:val="both"/>
        <w:rPr>
          <w:rFonts w:ascii="Helvetica Neue" w:hAnsi="Helvetica Neue" w:cs="Arial"/>
          <w:sz w:val="18"/>
          <w:szCs w:val="18"/>
        </w:rPr>
      </w:pPr>
    </w:p>
    <w:p w14:paraId="54FF3043" w14:textId="77777777" w:rsidR="002E29FE" w:rsidRPr="00A8533A" w:rsidRDefault="002E29FE" w:rsidP="00A8533A">
      <w:pPr>
        <w:spacing w:line="360" w:lineRule="auto"/>
        <w:jc w:val="center"/>
        <w:rPr>
          <w:rFonts w:ascii="Helvetica Neue" w:hAnsi="Helvetica Neue" w:cs="Arial"/>
          <w:b/>
          <w:sz w:val="18"/>
          <w:szCs w:val="18"/>
        </w:rPr>
      </w:pPr>
      <w:r w:rsidRPr="00A8533A">
        <w:rPr>
          <w:rFonts w:ascii="Helvetica Neue" w:hAnsi="Helvetica Neue" w:cs="Arial"/>
          <w:b/>
          <w:sz w:val="18"/>
          <w:szCs w:val="18"/>
        </w:rPr>
        <w:t>CAPÍTULO VIII</w:t>
      </w:r>
    </w:p>
    <w:p w14:paraId="5CEB6F74" w14:textId="77777777" w:rsidR="002E29FE" w:rsidRPr="00A8533A" w:rsidRDefault="002E29FE" w:rsidP="00A8533A">
      <w:pPr>
        <w:spacing w:line="360" w:lineRule="auto"/>
        <w:jc w:val="center"/>
        <w:rPr>
          <w:rFonts w:ascii="Helvetica Neue" w:hAnsi="Helvetica Neue" w:cs="Arial"/>
          <w:b/>
          <w:sz w:val="18"/>
          <w:szCs w:val="18"/>
        </w:rPr>
      </w:pPr>
      <w:commentRangeStart w:id="91"/>
      <w:r w:rsidRPr="00A2119D">
        <w:rPr>
          <w:rFonts w:ascii="Helvetica Neue" w:hAnsi="Helvetica Neue" w:cs="Arial"/>
          <w:b/>
          <w:sz w:val="18"/>
          <w:szCs w:val="18"/>
        </w:rPr>
        <w:t xml:space="preserve">DE LAS MOCIONES </w:t>
      </w:r>
      <w:commentRangeEnd w:id="91"/>
      <w:r w:rsidR="00E115E5">
        <w:rPr>
          <w:rStyle w:val="CommentReference"/>
        </w:rPr>
        <w:commentReference w:id="91"/>
      </w:r>
      <w:r w:rsidRPr="00A2119D">
        <w:rPr>
          <w:rFonts w:ascii="Helvetica Neue" w:hAnsi="Helvetica Neue" w:cs="Arial"/>
          <w:b/>
          <w:sz w:val="18"/>
          <w:szCs w:val="18"/>
        </w:rPr>
        <w:t>Y DEL ORDEN</w:t>
      </w:r>
    </w:p>
    <w:p w14:paraId="4F1F8B4F" w14:textId="77777777" w:rsidR="00A8533A" w:rsidRDefault="00A8533A" w:rsidP="002E29FE">
      <w:pPr>
        <w:spacing w:line="360" w:lineRule="auto"/>
        <w:jc w:val="both"/>
        <w:rPr>
          <w:rFonts w:ascii="Helvetica Neue" w:hAnsi="Helvetica Neue" w:cs="Arial"/>
          <w:sz w:val="18"/>
          <w:szCs w:val="18"/>
        </w:rPr>
      </w:pPr>
    </w:p>
    <w:p w14:paraId="08302B32"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OCTAVO.</w:t>
      </w:r>
    </w:p>
    <w:p w14:paraId="3AF5DA4E"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Formulación de las mociones</w:t>
      </w:r>
    </w:p>
    <w:p w14:paraId="04C4C492" w14:textId="77777777" w:rsidR="002E29FE" w:rsidRPr="00A8533A" w:rsidRDefault="002E29FE" w:rsidP="002C5908">
      <w:pPr>
        <w:pStyle w:val="ListParagraph"/>
        <w:numPr>
          <w:ilvl w:val="0"/>
          <w:numId w:val="38"/>
        </w:numPr>
        <w:spacing w:line="360" w:lineRule="auto"/>
        <w:rPr>
          <w:rFonts w:ascii="Helvetica Neue" w:hAnsi="Helvetica Neue" w:cs="Arial"/>
          <w:sz w:val="18"/>
          <w:szCs w:val="18"/>
        </w:rPr>
      </w:pPr>
      <w:r w:rsidRPr="00A8533A">
        <w:rPr>
          <w:rFonts w:ascii="Helvetica Neue" w:hAnsi="Helvetica Neue" w:cs="Arial"/>
          <w:sz w:val="18"/>
          <w:szCs w:val="18"/>
        </w:rPr>
        <w:t xml:space="preserve">Toda moción deberá dirigirse al Presidente del Consejo, </w:t>
      </w:r>
      <w:commentRangeStart w:id="92"/>
      <w:r w:rsidRPr="00A8533A">
        <w:rPr>
          <w:rFonts w:ascii="Helvetica Neue" w:hAnsi="Helvetica Neue" w:cs="Arial"/>
          <w:sz w:val="18"/>
          <w:szCs w:val="18"/>
        </w:rPr>
        <w:t>quien determinará su procedencia</w:t>
      </w:r>
      <w:commentRangeEnd w:id="92"/>
      <w:r w:rsidR="00A2119D">
        <w:rPr>
          <w:rStyle w:val="CommentReference"/>
        </w:rPr>
        <w:commentReference w:id="92"/>
      </w:r>
      <w:r w:rsidRPr="00A8533A">
        <w:rPr>
          <w:rFonts w:ascii="Helvetica Neue" w:hAnsi="Helvetica Neue" w:cs="Arial"/>
          <w:sz w:val="18"/>
          <w:szCs w:val="18"/>
        </w:rPr>
        <w:t>. En caso de que la estime procedente, tomará las medidas pertinentes para que se lleve a cabo; de considerarla improcedente, la sesión seguirá su curso. Ninguna moción será considerada como intervención.</w:t>
      </w:r>
    </w:p>
    <w:p w14:paraId="0BB5CD8A" w14:textId="77777777" w:rsidR="002E29FE" w:rsidRPr="00A8533A" w:rsidRDefault="002E29FE" w:rsidP="002C5908">
      <w:pPr>
        <w:pStyle w:val="ListParagraph"/>
        <w:numPr>
          <w:ilvl w:val="0"/>
          <w:numId w:val="38"/>
        </w:numPr>
        <w:spacing w:line="360" w:lineRule="auto"/>
        <w:rPr>
          <w:rFonts w:ascii="Helvetica Neue" w:hAnsi="Helvetica Neue" w:cs="Arial"/>
          <w:sz w:val="18"/>
          <w:szCs w:val="18"/>
        </w:rPr>
      </w:pPr>
      <w:r w:rsidRPr="00A8533A">
        <w:rPr>
          <w:rFonts w:ascii="Helvetica Neue" w:hAnsi="Helvetica Neue" w:cs="Arial"/>
          <w:sz w:val="18"/>
          <w:szCs w:val="18"/>
        </w:rPr>
        <w:t xml:space="preserve">De manera excepcional, en el caso de la moción de diferimiento y de recesos, el Presidente deberá </w:t>
      </w:r>
      <w:r w:rsidRPr="00A8533A">
        <w:rPr>
          <w:rFonts w:ascii="Helvetica Neue" w:hAnsi="Helvetica Neue" w:cs="Arial"/>
          <w:sz w:val="18"/>
          <w:szCs w:val="18"/>
        </w:rPr>
        <w:lastRenderedPageBreak/>
        <w:t>someter a consideración del Consejo Directivo, la procedencia de ésta.</w:t>
      </w:r>
    </w:p>
    <w:p w14:paraId="589AD8F5" w14:textId="77777777" w:rsidR="00A8533A" w:rsidRDefault="00A8533A" w:rsidP="002E29FE">
      <w:pPr>
        <w:spacing w:line="360" w:lineRule="auto"/>
        <w:jc w:val="both"/>
        <w:rPr>
          <w:rFonts w:ascii="Helvetica Neue" w:hAnsi="Helvetica Neue" w:cs="Arial"/>
          <w:sz w:val="18"/>
          <w:szCs w:val="18"/>
        </w:rPr>
      </w:pPr>
    </w:p>
    <w:p w14:paraId="47822730"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TRIGÉSIMO NOVENO.</w:t>
      </w:r>
    </w:p>
    <w:p w14:paraId="672643C3" w14:textId="4378F1C0"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Mociones de orden</w:t>
      </w:r>
      <w:ins w:id="93" w:author="Usuario" w:date="2021-08-17T13:54:00Z">
        <w:r w:rsidR="007A1CF5">
          <w:rPr>
            <w:rFonts w:ascii="Helvetica Neue" w:hAnsi="Helvetica Neue" w:cs="Arial"/>
            <w:b/>
            <w:sz w:val="18"/>
            <w:szCs w:val="18"/>
          </w:rPr>
          <w:t>.</w:t>
        </w:r>
      </w:ins>
    </w:p>
    <w:p w14:paraId="42027C30" w14:textId="77777777" w:rsidR="002E29FE" w:rsidRPr="00A8533A" w:rsidRDefault="002E29FE" w:rsidP="002C5908">
      <w:pPr>
        <w:pStyle w:val="ListParagraph"/>
        <w:numPr>
          <w:ilvl w:val="0"/>
          <w:numId w:val="39"/>
        </w:numPr>
        <w:spacing w:line="360" w:lineRule="auto"/>
        <w:rPr>
          <w:rFonts w:ascii="Helvetica Neue" w:hAnsi="Helvetica Neue" w:cs="Arial"/>
          <w:sz w:val="18"/>
          <w:szCs w:val="18"/>
        </w:rPr>
      </w:pPr>
      <w:r w:rsidRPr="00A8533A">
        <w:rPr>
          <w:rFonts w:ascii="Helvetica Neue" w:hAnsi="Helvetica Neue" w:cs="Arial"/>
          <w:sz w:val="18"/>
          <w:szCs w:val="18"/>
        </w:rPr>
        <w:t>Es moción de orden toda proposición que tenga alguno de los objetivos siguientes:</w:t>
      </w:r>
    </w:p>
    <w:p w14:paraId="746309F0"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 xml:space="preserve">Requerir el diferimiento de un asunto en los términos previstos en los </w:t>
      </w:r>
      <w:commentRangeStart w:id="94"/>
      <w:r w:rsidRPr="00A8533A">
        <w:rPr>
          <w:rFonts w:ascii="Helvetica Neue" w:hAnsi="Helvetica Neue" w:cs="Arial"/>
          <w:sz w:val="18"/>
          <w:szCs w:val="18"/>
        </w:rPr>
        <w:t>presentes Lineamientos;</w:t>
      </w:r>
      <w:commentRangeEnd w:id="94"/>
      <w:r w:rsidR="007A1CF5">
        <w:rPr>
          <w:rStyle w:val="CommentReference"/>
        </w:rPr>
        <w:commentReference w:id="94"/>
      </w:r>
    </w:p>
    <w:p w14:paraId="1681277D"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algún receso durante la sesión.</w:t>
      </w:r>
    </w:p>
    <w:p w14:paraId="73D49E14"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la discusión sobre un aspecto del proyecto para su debate en lo particular;</w:t>
      </w:r>
    </w:p>
    <w:p w14:paraId="3EC163E5"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la suspensión de la sesión;</w:t>
      </w:r>
    </w:p>
    <w:p w14:paraId="1C222122"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Pedir la suspensión de una intervención que no se ajuste al orden, que se aparte del punto a discusión, o que sea ofensiva para algún miembro del Consejo Directivo;</w:t>
      </w:r>
    </w:p>
    <w:p w14:paraId="645DE021"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Ilustrar la discusión con la lectura breve por parte del Secretario de Actas o de un invitado de algún documento;</w:t>
      </w:r>
    </w:p>
    <w:p w14:paraId="006C3679"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Solicitar la aclaración del procedimiento específico de votación de un punto en particular;</w:t>
      </w:r>
    </w:p>
    <w:p w14:paraId="52726353" w14:textId="77777777" w:rsidR="002E29FE" w:rsidRPr="00A8533A" w:rsidRDefault="002E29FE" w:rsidP="002C5908">
      <w:pPr>
        <w:pStyle w:val="ListParagraph"/>
        <w:numPr>
          <w:ilvl w:val="0"/>
          <w:numId w:val="40"/>
        </w:numPr>
        <w:spacing w:line="360" w:lineRule="auto"/>
        <w:rPr>
          <w:rFonts w:ascii="Helvetica Neue" w:hAnsi="Helvetica Neue" w:cs="Arial"/>
          <w:sz w:val="18"/>
          <w:szCs w:val="18"/>
        </w:rPr>
      </w:pPr>
      <w:r w:rsidRPr="00A8533A">
        <w:rPr>
          <w:rFonts w:ascii="Helvetica Neue" w:hAnsi="Helvetica Neue" w:cs="Arial"/>
          <w:sz w:val="18"/>
          <w:szCs w:val="18"/>
        </w:rPr>
        <w:t>Pedir la aplicación del presente Reglamento, y</w:t>
      </w:r>
    </w:p>
    <w:p w14:paraId="095936CE" w14:textId="77777777" w:rsidR="002E29FE" w:rsidRPr="00A8533A" w:rsidRDefault="002E29FE" w:rsidP="002C5908">
      <w:pPr>
        <w:pStyle w:val="ListParagraph"/>
        <w:numPr>
          <w:ilvl w:val="0"/>
          <w:numId w:val="39"/>
        </w:numPr>
        <w:spacing w:line="360" w:lineRule="auto"/>
        <w:rPr>
          <w:rFonts w:ascii="Helvetica Neue" w:hAnsi="Helvetica Neue" w:cs="Arial"/>
          <w:sz w:val="18"/>
          <w:szCs w:val="18"/>
        </w:rPr>
      </w:pPr>
      <w:r w:rsidRPr="00A8533A">
        <w:rPr>
          <w:rFonts w:ascii="Helvetica Neue" w:hAnsi="Helvetica Neue" w:cs="Arial"/>
          <w:sz w:val="18"/>
          <w:szCs w:val="18"/>
        </w:rPr>
        <w:t xml:space="preserve">Tratándose de mociones cuyo objeto sea la lectura de un documento, se detendrá el cronómetro de participación del orador y se solicitará al Secretario de Actas que realice dicha lectura. </w:t>
      </w:r>
    </w:p>
    <w:p w14:paraId="0D4214FC" w14:textId="77777777" w:rsidR="002E29FE" w:rsidRPr="002E29FE" w:rsidRDefault="002E29FE" w:rsidP="002E29FE">
      <w:pPr>
        <w:spacing w:line="360" w:lineRule="auto"/>
        <w:jc w:val="both"/>
        <w:rPr>
          <w:rFonts w:ascii="Helvetica Neue" w:hAnsi="Helvetica Neue" w:cs="Arial"/>
          <w:sz w:val="18"/>
          <w:szCs w:val="18"/>
        </w:rPr>
      </w:pPr>
    </w:p>
    <w:p w14:paraId="3B2BB434"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CUADRAGÉSIMO.</w:t>
      </w:r>
    </w:p>
    <w:p w14:paraId="16AD129F" w14:textId="77777777" w:rsidR="002E29FE" w:rsidRPr="00A8533A" w:rsidRDefault="002E29FE" w:rsidP="002E29FE">
      <w:pPr>
        <w:spacing w:line="360" w:lineRule="auto"/>
        <w:jc w:val="both"/>
        <w:rPr>
          <w:rFonts w:ascii="Helvetica Neue" w:hAnsi="Helvetica Neue" w:cs="Arial"/>
          <w:b/>
          <w:sz w:val="18"/>
          <w:szCs w:val="18"/>
        </w:rPr>
      </w:pPr>
      <w:r w:rsidRPr="00A8533A">
        <w:rPr>
          <w:rFonts w:ascii="Helvetica Neue" w:hAnsi="Helvetica Neue" w:cs="Arial"/>
          <w:b/>
          <w:sz w:val="18"/>
          <w:szCs w:val="18"/>
        </w:rPr>
        <w:t>Mociones de cuestionamiento al orador</w:t>
      </w:r>
    </w:p>
    <w:p w14:paraId="08B02E8A" w14:textId="77777777" w:rsidR="002E29FE" w:rsidRPr="00A8533A" w:rsidRDefault="002E29FE" w:rsidP="002C5908">
      <w:pPr>
        <w:pStyle w:val="ListParagraph"/>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Cualquier Consejero podrá solicitar al Presidente del Consejo, realizar mociones de cuestionamiento al orador que esté haciendo uso de la palabra una vez que haya finalizado su participación, con el objeto de que le autorice hacerle una pregunta o solicitarle una aclaración sobre algún punto de su intervención.</w:t>
      </w:r>
    </w:p>
    <w:p w14:paraId="69F61043" w14:textId="77777777" w:rsidR="002E29FE" w:rsidRPr="00A8533A" w:rsidRDefault="002E29FE" w:rsidP="002C5908">
      <w:pPr>
        <w:pStyle w:val="ListParagraph"/>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En el curso de las discusiones, los Consejeros se abstendrán de intervenir cuando no se les haya concedido el uso de la palabra; de hacer alusiones personales que pudiesen ofender a cualquier persona; de interrumpir a otros Consejeros en el uso de la palabra; así como de generar controversias o discusiones y hacer menciones ajenas a los asuntos del orden del día.</w:t>
      </w:r>
    </w:p>
    <w:p w14:paraId="1FDADA05" w14:textId="2A882928" w:rsidR="002E29FE" w:rsidRPr="00A8533A" w:rsidRDefault="002E29FE" w:rsidP="002C5908">
      <w:pPr>
        <w:pStyle w:val="ListParagraph"/>
        <w:numPr>
          <w:ilvl w:val="0"/>
          <w:numId w:val="41"/>
        </w:numPr>
        <w:spacing w:line="360" w:lineRule="auto"/>
        <w:rPr>
          <w:rFonts w:ascii="Helvetica Neue" w:hAnsi="Helvetica Neue" w:cs="Arial"/>
          <w:sz w:val="18"/>
          <w:szCs w:val="18"/>
        </w:rPr>
      </w:pPr>
      <w:commentRangeStart w:id="95"/>
      <w:r w:rsidRPr="00A8533A">
        <w:rPr>
          <w:rFonts w:ascii="Helvetica Neue" w:hAnsi="Helvetica Neue" w:cs="Arial"/>
          <w:sz w:val="18"/>
          <w:szCs w:val="18"/>
        </w:rPr>
        <w:t>Las mociones al orador, únicamente podrán efectuarse en primera y segunda ronda, deberán dirigirse al Presidente del Consejo. Los Consejeros podrán formular hasta dos mociones por punto</w:t>
      </w:r>
      <w:r w:rsidR="004B7F62">
        <w:rPr>
          <w:rFonts w:ascii="Helvetica Neue" w:hAnsi="Helvetica Neue" w:cs="Arial"/>
          <w:sz w:val="18"/>
          <w:szCs w:val="18"/>
        </w:rPr>
        <w:t xml:space="preserve"> </w:t>
      </w:r>
      <w:r w:rsidRPr="00A8533A">
        <w:rPr>
          <w:rFonts w:ascii="Helvetica Neue" w:hAnsi="Helvetica Neue" w:cs="Arial"/>
          <w:sz w:val="18"/>
          <w:szCs w:val="18"/>
        </w:rPr>
        <w:t>del orden del día.</w:t>
      </w:r>
      <w:commentRangeEnd w:id="95"/>
      <w:r w:rsidR="00E115E5">
        <w:rPr>
          <w:rStyle w:val="CommentReference"/>
        </w:rPr>
        <w:commentReference w:id="95"/>
      </w:r>
    </w:p>
    <w:p w14:paraId="29EAB913" w14:textId="77777777" w:rsidR="002E29FE" w:rsidRPr="00A8533A" w:rsidRDefault="002E29FE" w:rsidP="002C5908">
      <w:pPr>
        <w:pStyle w:val="ListParagraph"/>
        <w:numPr>
          <w:ilvl w:val="0"/>
          <w:numId w:val="41"/>
        </w:numPr>
        <w:spacing w:line="360" w:lineRule="auto"/>
        <w:rPr>
          <w:rFonts w:ascii="Helvetica Neue" w:hAnsi="Helvetica Neue" w:cs="Arial"/>
          <w:sz w:val="18"/>
          <w:szCs w:val="18"/>
        </w:rPr>
      </w:pPr>
      <w:r w:rsidRPr="00A8533A">
        <w:rPr>
          <w:rFonts w:ascii="Helvetica Neue" w:hAnsi="Helvetica Neue" w:cs="Arial"/>
          <w:sz w:val="18"/>
          <w:szCs w:val="18"/>
        </w:rPr>
        <w:t>En caso de ser determinadas procedentes por el Presidente del Consejo y aceptadas por el orador, la intervención del solicitante de la moción no podrá durar más de tres minutos; y para dar respuesta a la moción formulada, el orador contará con tres minutos.</w:t>
      </w:r>
    </w:p>
    <w:p w14:paraId="53107E64" w14:textId="77777777" w:rsidR="00B66FAF" w:rsidRDefault="00B66FAF" w:rsidP="002E29FE">
      <w:pPr>
        <w:spacing w:line="360" w:lineRule="auto"/>
        <w:jc w:val="both"/>
        <w:rPr>
          <w:rFonts w:ascii="Helvetica Neue" w:hAnsi="Helvetica Neue" w:cs="Arial"/>
          <w:sz w:val="18"/>
          <w:szCs w:val="18"/>
        </w:rPr>
      </w:pPr>
    </w:p>
    <w:p w14:paraId="2CCADDC7" w14:textId="77777777" w:rsidR="002E29FE" w:rsidRPr="00B66FAF" w:rsidRDefault="002E29FE" w:rsidP="002E29FE">
      <w:pPr>
        <w:spacing w:line="360" w:lineRule="auto"/>
        <w:jc w:val="both"/>
        <w:rPr>
          <w:rFonts w:ascii="Helvetica Neue" w:hAnsi="Helvetica Neue" w:cs="Arial"/>
          <w:b/>
          <w:sz w:val="18"/>
          <w:szCs w:val="18"/>
        </w:rPr>
      </w:pPr>
      <w:r w:rsidRPr="00B66FAF">
        <w:rPr>
          <w:rFonts w:ascii="Helvetica Neue" w:hAnsi="Helvetica Neue" w:cs="Arial"/>
          <w:b/>
          <w:sz w:val="18"/>
          <w:szCs w:val="18"/>
        </w:rPr>
        <w:t>CUADRAGÉSIMO PRIMERO.</w:t>
      </w:r>
    </w:p>
    <w:p w14:paraId="7DAAE6E4" w14:textId="77777777" w:rsidR="002E29FE" w:rsidRPr="00B66FAF" w:rsidRDefault="002E29FE" w:rsidP="002E29FE">
      <w:pPr>
        <w:spacing w:line="360" w:lineRule="auto"/>
        <w:jc w:val="both"/>
        <w:rPr>
          <w:rFonts w:ascii="Helvetica Neue" w:hAnsi="Helvetica Neue" w:cs="Arial"/>
          <w:b/>
          <w:sz w:val="18"/>
          <w:szCs w:val="18"/>
        </w:rPr>
      </w:pPr>
      <w:r w:rsidRPr="00B66FAF">
        <w:rPr>
          <w:rFonts w:ascii="Helvetica Neue" w:hAnsi="Helvetica Neue" w:cs="Arial"/>
          <w:b/>
          <w:sz w:val="18"/>
          <w:szCs w:val="18"/>
        </w:rPr>
        <w:lastRenderedPageBreak/>
        <w:t>Orden entre el público asistente en las sesiones</w:t>
      </w:r>
    </w:p>
    <w:p w14:paraId="2068C399"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Para garantizar el orden entre el público asistente, el Presidente del Consejo, sin perjuicio de que de lo que el Consejo Directivo pueda acordar, podrá tomar las siguientes medidas:</w:t>
      </w:r>
    </w:p>
    <w:p w14:paraId="6E248757" w14:textId="77777777" w:rsidR="002E29FE" w:rsidRPr="000E21D0" w:rsidRDefault="002E29FE" w:rsidP="002C5908">
      <w:pPr>
        <w:pStyle w:val="ListParagraph"/>
        <w:numPr>
          <w:ilvl w:val="0"/>
          <w:numId w:val="42"/>
        </w:numPr>
        <w:spacing w:line="360" w:lineRule="auto"/>
        <w:rPr>
          <w:rFonts w:ascii="Helvetica Neue" w:hAnsi="Helvetica Neue" w:cs="Arial"/>
          <w:sz w:val="18"/>
          <w:szCs w:val="18"/>
        </w:rPr>
      </w:pPr>
      <w:r w:rsidRPr="000E21D0">
        <w:rPr>
          <w:rFonts w:ascii="Helvetica Neue" w:hAnsi="Helvetica Neue" w:cs="Arial"/>
          <w:sz w:val="18"/>
          <w:szCs w:val="18"/>
        </w:rPr>
        <w:t>Exhortar a guardar el orden;</w:t>
      </w:r>
    </w:p>
    <w:p w14:paraId="0A690EBE" w14:textId="77777777" w:rsidR="002E29FE" w:rsidRPr="000E21D0" w:rsidRDefault="002E29FE" w:rsidP="002C5908">
      <w:pPr>
        <w:pStyle w:val="ListParagraph"/>
        <w:numPr>
          <w:ilvl w:val="0"/>
          <w:numId w:val="42"/>
        </w:numPr>
        <w:spacing w:line="360" w:lineRule="auto"/>
        <w:rPr>
          <w:rFonts w:ascii="Helvetica Neue" w:hAnsi="Helvetica Neue" w:cs="Arial"/>
          <w:sz w:val="18"/>
          <w:szCs w:val="18"/>
        </w:rPr>
      </w:pPr>
      <w:r w:rsidRPr="000E21D0">
        <w:rPr>
          <w:rFonts w:ascii="Helvetica Neue" w:hAnsi="Helvetica Neue" w:cs="Arial"/>
          <w:sz w:val="18"/>
          <w:szCs w:val="18"/>
        </w:rPr>
        <w:t>Conminar para abandonar el recinto, y</w:t>
      </w:r>
    </w:p>
    <w:p w14:paraId="7B67457E" w14:textId="77777777" w:rsidR="002E29FE" w:rsidRPr="000E21D0" w:rsidRDefault="002E29FE" w:rsidP="002C5908">
      <w:pPr>
        <w:pStyle w:val="ListParagraph"/>
        <w:numPr>
          <w:ilvl w:val="0"/>
          <w:numId w:val="42"/>
        </w:numPr>
        <w:spacing w:line="360" w:lineRule="auto"/>
        <w:rPr>
          <w:rFonts w:ascii="Helvetica Neue" w:hAnsi="Helvetica Neue" w:cs="Arial"/>
          <w:sz w:val="18"/>
          <w:szCs w:val="18"/>
        </w:rPr>
      </w:pPr>
      <w:r w:rsidRPr="000E21D0">
        <w:rPr>
          <w:rFonts w:ascii="Helvetica Neue" w:hAnsi="Helvetica Neue" w:cs="Arial"/>
          <w:sz w:val="18"/>
          <w:szCs w:val="18"/>
        </w:rPr>
        <w:t>Solicitar el auxilio de elementos de seguridad del Instituto y, en su caso, de la fuerza pública, para reestablecer el orden y retirar a quienes lo hayan alterado.</w:t>
      </w:r>
    </w:p>
    <w:p w14:paraId="0FAE643A" w14:textId="77777777" w:rsidR="000E21D0" w:rsidRDefault="000E21D0" w:rsidP="002E29FE">
      <w:pPr>
        <w:spacing w:line="360" w:lineRule="auto"/>
        <w:jc w:val="both"/>
        <w:rPr>
          <w:rFonts w:ascii="Helvetica Neue" w:hAnsi="Helvetica Neue" w:cs="Arial"/>
          <w:sz w:val="18"/>
          <w:szCs w:val="18"/>
        </w:rPr>
      </w:pPr>
    </w:p>
    <w:p w14:paraId="43E1F500" w14:textId="77777777" w:rsidR="002E29FE" w:rsidRPr="000E21D0" w:rsidRDefault="002E29FE" w:rsidP="000E21D0">
      <w:pPr>
        <w:spacing w:line="360" w:lineRule="auto"/>
        <w:jc w:val="center"/>
        <w:rPr>
          <w:rFonts w:ascii="Helvetica Neue" w:hAnsi="Helvetica Neue" w:cs="Arial"/>
          <w:b/>
          <w:sz w:val="18"/>
          <w:szCs w:val="18"/>
        </w:rPr>
      </w:pPr>
      <w:r w:rsidRPr="000E21D0">
        <w:rPr>
          <w:rFonts w:ascii="Helvetica Neue" w:hAnsi="Helvetica Neue" w:cs="Arial"/>
          <w:b/>
          <w:sz w:val="18"/>
          <w:szCs w:val="18"/>
        </w:rPr>
        <w:t>CAPÍTULO IX</w:t>
      </w:r>
    </w:p>
    <w:p w14:paraId="4E80CF26" w14:textId="77777777" w:rsidR="002E29FE" w:rsidRPr="000E21D0" w:rsidRDefault="002E29FE" w:rsidP="000E21D0">
      <w:pPr>
        <w:spacing w:line="360" w:lineRule="auto"/>
        <w:jc w:val="center"/>
        <w:rPr>
          <w:rFonts w:ascii="Helvetica Neue" w:hAnsi="Helvetica Neue" w:cs="Arial"/>
          <w:b/>
          <w:sz w:val="18"/>
          <w:szCs w:val="18"/>
        </w:rPr>
      </w:pPr>
      <w:r w:rsidRPr="000E21D0">
        <w:rPr>
          <w:rFonts w:ascii="Helvetica Neue" w:hAnsi="Helvetica Neue" w:cs="Arial"/>
          <w:b/>
          <w:sz w:val="18"/>
          <w:szCs w:val="18"/>
        </w:rPr>
        <w:t>DE LAS VOTACIONES</w:t>
      </w:r>
    </w:p>
    <w:p w14:paraId="3047C7FC" w14:textId="77777777" w:rsidR="000E21D0" w:rsidRDefault="000E21D0" w:rsidP="002E29FE">
      <w:pPr>
        <w:spacing w:line="360" w:lineRule="auto"/>
        <w:jc w:val="both"/>
        <w:rPr>
          <w:rFonts w:ascii="Helvetica Neue" w:hAnsi="Helvetica Neue" w:cs="Arial"/>
          <w:sz w:val="18"/>
          <w:szCs w:val="18"/>
        </w:rPr>
      </w:pPr>
    </w:p>
    <w:p w14:paraId="3E97CFF4"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CUADRAGÉSIMO SEGUNDO.</w:t>
      </w:r>
    </w:p>
    <w:p w14:paraId="611193BD"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Forma de tomar las decisiones y resoluciones</w:t>
      </w:r>
    </w:p>
    <w:p w14:paraId="7A5D9A2A" w14:textId="77777777" w:rsidR="002E29FE" w:rsidRPr="000E21D0" w:rsidRDefault="002E29FE" w:rsidP="002C5908">
      <w:pPr>
        <w:pStyle w:val="ListParagraph"/>
        <w:numPr>
          <w:ilvl w:val="0"/>
          <w:numId w:val="43"/>
        </w:numPr>
        <w:spacing w:line="360" w:lineRule="auto"/>
        <w:rPr>
          <w:rFonts w:ascii="Helvetica Neue" w:hAnsi="Helvetica Neue" w:cs="Arial"/>
          <w:sz w:val="18"/>
          <w:szCs w:val="18"/>
        </w:rPr>
      </w:pPr>
      <w:r w:rsidRPr="000E21D0">
        <w:rPr>
          <w:rFonts w:ascii="Helvetica Neue" w:hAnsi="Helvetica Neue" w:cs="Arial"/>
          <w:sz w:val="18"/>
          <w:szCs w:val="18"/>
        </w:rPr>
        <w:t>Las decisiones y resoluciones se adoptarán por mayoría simple de votos.</w:t>
      </w:r>
    </w:p>
    <w:p w14:paraId="73F03BA9" w14:textId="14A637D4" w:rsidR="002E29FE" w:rsidRPr="000E21D0" w:rsidRDefault="002E29FE" w:rsidP="002C5908">
      <w:pPr>
        <w:pStyle w:val="ListParagraph"/>
        <w:numPr>
          <w:ilvl w:val="0"/>
          <w:numId w:val="43"/>
        </w:numPr>
        <w:spacing w:line="360" w:lineRule="auto"/>
        <w:rPr>
          <w:rFonts w:ascii="Helvetica Neue" w:hAnsi="Helvetica Neue" w:cs="Arial"/>
          <w:sz w:val="18"/>
          <w:szCs w:val="18"/>
        </w:rPr>
      </w:pPr>
      <w:commentRangeStart w:id="96"/>
      <w:r w:rsidRPr="000E21D0">
        <w:rPr>
          <w:rFonts w:ascii="Helvetica Neue" w:hAnsi="Helvetica Neue" w:cs="Arial"/>
          <w:sz w:val="18"/>
          <w:szCs w:val="18"/>
        </w:rPr>
        <w:t>Los</w:t>
      </w:r>
      <w:commentRangeEnd w:id="96"/>
      <w:r w:rsidR="00C24AE6">
        <w:rPr>
          <w:rStyle w:val="CommentReference"/>
        </w:rPr>
        <w:commentReference w:id="96"/>
      </w:r>
      <w:r w:rsidRPr="000E21D0">
        <w:rPr>
          <w:rFonts w:ascii="Helvetica Neue" w:hAnsi="Helvetica Neue" w:cs="Arial"/>
          <w:sz w:val="18"/>
          <w:szCs w:val="18"/>
        </w:rPr>
        <w:t xml:space="preserve"> </w:t>
      </w:r>
      <w:r w:rsidR="00575B5D">
        <w:rPr>
          <w:rFonts w:ascii="Helvetica Neue" w:hAnsi="Helvetica Neue" w:cs="Arial"/>
          <w:sz w:val="18"/>
          <w:szCs w:val="18"/>
        </w:rPr>
        <w:t>Consejeros</w:t>
      </w:r>
      <w:r w:rsidRPr="000E21D0">
        <w:rPr>
          <w:rFonts w:ascii="Helvetica Neue" w:hAnsi="Helvetica Neue" w:cs="Arial"/>
          <w:sz w:val="18"/>
          <w:szCs w:val="18"/>
        </w:rPr>
        <w:t xml:space="preserve"> no podrán </w:t>
      </w:r>
      <w:del w:id="97" w:author="Usuario" w:date="2021-08-17T14:13:00Z">
        <w:r w:rsidRPr="000E21D0" w:rsidDel="00C24AE6">
          <w:rPr>
            <w:rFonts w:ascii="Helvetica Neue" w:hAnsi="Helvetica Neue" w:cs="Arial"/>
            <w:sz w:val="18"/>
            <w:szCs w:val="18"/>
          </w:rPr>
          <w:delText xml:space="preserve">abstenerse ni </w:delText>
        </w:r>
      </w:del>
      <w:r w:rsidRPr="000E21D0">
        <w:rPr>
          <w:rFonts w:ascii="Helvetica Neue" w:hAnsi="Helvetica Neue" w:cs="Arial"/>
          <w:sz w:val="18"/>
          <w:szCs w:val="18"/>
        </w:rPr>
        <w:t xml:space="preserve">excusarse de votar los asuntos sometidos a consideración del </w:t>
      </w:r>
      <w:r w:rsidR="00BC5F39">
        <w:rPr>
          <w:rFonts w:ascii="Helvetica Neue" w:hAnsi="Helvetica Neue" w:cs="Arial"/>
          <w:sz w:val="18"/>
          <w:szCs w:val="18"/>
        </w:rPr>
        <w:t>Consejo Directivo</w:t>
      </w:r>
      <w:r w:rsidRPr="000E21D0">
        <w:rPr>
          <w:rFonts w:ascii="Helvetica Neue" w:hAnsi="Helvetica Neue" w:cs="Arial"/>
          <w:sz w:val="18"/>
          <w:szCs w:val="18"/>
        </w:rPr>
        <w:t>, salvo que se actualice alguno de los impedimentos previstos en los presentes Lineamientos y demás normativa aplicable.</w:t>
      </w:r>
    </w:p>
    <w:p w14:paraId="622DACB7" w14:textId="1AB0321D" w:rsidR="002E29FE" w:rsidRPr="000E21D0" w:rsidRDefault="002E29FE" w:rsidP="002C5908">
      <w:pPr>
        <w:pStyle w:val="ListParagraph"/>
        <w:numPr>
          <w:ilvl w:val="0"/>
          <w:numId w:val="43"/>
        </w:numPr>
        <w:spacing w:line="360" w:lineRule="auto"/>
        <w:rPr>
          <w:rFonts w:ascii="Helvetica Neue" w:hAnsi="Helvetica Neue" w:cs="Arial"/>
          <w:sz w:val="18"/>
          <w:szCs w:val="18"/>
        </w:rPr>
      </w:pPr>
      <w:r w:rsidRPr="000E21D0">
        <w:rPr>
          <w:rFonts w:ascii="Helvetica Neue" w:hAnsi="Helvetica Neue" w:cs="Arial"/>
          <w:sz w:val="18"/>
          <w:szCs w:val="18"/>
        </w:rPr>
        <w:t xml:space="preserve">Una vez iniciado el proceso de votación, el </w:t>
      </w:r>
      <w:r w:rsidR="00575B5D">
        <w:rPr>
          <w:rFonts w:ascii="Helvetica Neue" w:hAnsi="Helvetica Neue" w:cs="Arial"/>
          <w:sz w:val="18"/>
          <w:szCs w:val="18"/>
        </w:rPr>
        <w:t>Consejero</w:t>
      </w:r>
      <w:r w:rsidRPr="000E21D0">
        <w:rPr>
          <w:rFonts w:ascii="Helvetica Neue" w:hAnsi="Helvetica Neue" w:cs="Arial"/>
          <w:sz w:val="18"/>
          <w:szCs w:val="18"/>
        </w:rPr>
        <w:t xml:space="preserve"> Presidente no podrá conceder el uso de la palabra para continuar con la discusión del asunto, salvo que se solicite alguna moción de orden exclusivamente para aclaración del procedimiento específico de votación.</w:t>
      </w:r>
    </w:p>
    <w:p w14:paraId="5B82F4A2" w14:textId="77777777" w:rsidR="000E21D0" w:rsidRDefault="000E21D0" w:rsidP="002E29FE">
      <w:pPr>
        <w:spacing w:line="360" w:lineRule="auto"/>
        <w:jc w:val="both"/>
        <w:rPr>
          <w:rFonts w:ascii="Helvetica Neue" w:hAnsi="Helvetica Neue" w:cs="Arial"/>
          <w:sz w:val="18"/>
          <w:szCs w:val="18"/>
        </w:rPr>
      </w:pPr>
    </w:p>
    <w:p w14:paraId="0D47DF18"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CUADRAGÉSIMO TERCERO.</w:t>
      </w:r>
    </w:p>
    <w:p w14:paraId="194663CD"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Forma de tomar las votaciones</w:t>
      </w:r>
    </w:p>
    <w:p w14:paraId="3C6F7F46" w14:textId="77777777" w:rsidR="002E29FE" w:rsidRPr="000E21D0" w:rsidRDefault="002E29FE" w:rsidP="002C5908">
      <w:pPr>
        <w:pStyle w:val="ListParagraph"/>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La votación será tomada por el Secretario de Actas en atención a lo siguiente:</w:t>
      </w:r>
    </w:p>
    <w:p w14:paraId="1C726511" w14:textId="77777777" w:rsidR="002E29FE" w:rsidRPr="000E21D0" w:rsidRDefault="002E29FE" w:rsidP="002C5908">
      <w:pPr>
        <w:pStyle w:val="ListParagraph"/>
        <w:numPr>
          <w:ilvl w:val="0"/>
          <w:numId w:val="45"/>
        </w:numPr>
        <w:spacing w:line="360" w:lineRule="auto"/>
        <w:rPr>
          <w:rFonts w:ascii="Helvetica Neue" w:hAnsi="Helvetica Neue" w:cs="Arial"/>
          <w:sz w:val="18"/>
          <w:szCs w:val="18"/>
        </w:rPr>
      </w:pPr>
      <w:r w:rsidRPr="000E21D0">
        <w:rPr>
          <w:rFonts w:ascii="Helvetica Neue" w:hAnsi="Helvetica Neue" w:cs="Arial"/>
          <w:sz w:val="18"/>
          <w:szCs w:val="18"/>
        </w:rPr>
        <w:t>Se somete a votación el asunto en cuestión, en sus términos</w:t>
      </w:r>
      <w:commentRangeStart w:id="98"/>
      <w:r w:rsidRPr="000E21D0">
        <w:rPr>
          <w:rFonts w:ascii="Helvetica Neue" w:hAnsi="Helvetica Neue" w:cs="Arial"/>
          <w:sz w:val="18"/>
          <w:szCs w:val="18"/>
        </w:rPr>
        <w:t xml:space="preserve">. Sólo en caso de que el ponente así lo considere y solicite, </w:t>
      </w:r>
      <w:commentRangeEnd w:id="98"/>
      <w:r w:rsidR="00D91A0C">
        <w:rPr>
          <w:rStyle w:val="CommentReference"/>
        </w:rPr>
        <w:commentReference w:id="98"/>
      </w:r>
      <w:r w:rsidRPr="000E21D0">
        <w:rPr>
          <w:rFonts w:ascii="Helvetica Neue" w:hAnsi="Helvetica Neue" w:cs="Arial"/>
          <w:sz w:val="18"/>
          <w:szCs w:val="18"/>
        </w:rPr>
        <w:t>el asunto se someterá a votación con la modificación correspondiente.</w:t>
      </w:r>
    </w:p>
    <w:p w14:paraId="6B9BFF56" w14:textId="77777777" w:rsidR="002E29FE" w:rsidRPr="000E21D0" w:rsidRDefault="002E29FE" w:rsidP="002C5908">
      <w:pPr>
        <w:pStyle w:val="ListParagraph"/>
        <w:numPr>
          <w:ilvl w:val="0"/>
          <w:numId w:val="45"/>
        </w:numPr>
        <w:spacing w:line="360" w:lineRule="auto"/>
        <w:rPr>
          <w:rFonts w:ascii="Helvetica Neue" w:hAnsi="Helvetica Neue" w:cs="Arial"/>
          <w:sz w:val="18"/>
          <w:szCs w:val="18"/>
        </w:rPr>
      </w:pPr>
      <w:commentRangeStart w:id="99"/>
      <w:r w:rsidRPr="000E21D0">
        <w:rPr>
          <w:rFonts w:ascii="Helvetica Neue" w:hAnsi="Helvetica Neue" w:cs="Arial"/>
          <w:sz w:val="18"/>
          <w:szCs w:val="18"/>
        </w:rPr>
        <w:t>Si el asunto no fuera aprobado, se considerarán los argumentos expuestos por la mayoría y se someterá a votación asumiendo los términos de la mayoría. En caso de que no exista una postura mayoritaria, los Consejeros deberán continuar su deliberación hasta alcanzarla.</w:t>
      </w:r>
      <w:commentRangeEnd w:id="99"/>
      <w:r w:rsidR="00D91A0C">
        <w:rPr>
          <w:rStyle w:val="CommentReference"/>
        </w:rPr>
        <w:commentReference w:id="99"/>
      </w:r>
    </w:p>
    <w:p w14:paraId="5A9F6EFE" w14:textId="5056221B" w:rsidR="002E29FE" w:rsidRPr="000E21D0" w:rsidRDefault="002E29FE" w:rsidP="002C5908">
      <w:pPr>
        <w:pStyle w:val="ListParagraph"/>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 xml:space="preserve">Se considerará unanimidad, aquella votación en la que todos los </w:t>
      </w:r>
      <w:r w:rsidR="00575B5D">
        <w:rPr>
          <w:rFonts w:ascii="Helvetica Neue" w:hAnsi="Helvetica Neue" w:cs="Arial"/>
          <w:sz w:val="18"/>
          <w:szCs w:val="18"/>
        </w:rPr>
        <w:t>Consejeros</w:t>
      </w:r>
      <w:r w:rsidRPr="000E21D0">
        <w:rPr>
          <w:rFonts w:ascii="Helvetica Neue" w:hAnsi="Helvetica Neue" w:cs="Arial"/>
          <w:sz w:val="18"/>
          <w:szCs w:val="18"/>
        </w:rPr>
        <w:t xml:space="preserve"> presentes se pronuncien en el mismo sentido, ya sea a favor o en contra.</w:t>
      </w:r>
    </w:p>
    <w:p w14:paraId="78538E58" w14:textId="77777777" w:rsidR="002E29FE" w:rsidRPr="000E21D0" w:rsidRDefault="002E29FE" w:rsidP="002C5908">
      <w:pPr>
        <w:pStyle w:val="ListParagraph"/>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Se entenderá por mayoría, aquella votación cuando se cuente con el voto de la mitad más uno de los Consejeros presentes, ya sea a favor o en contra.</w:t>
      </w:r>
    </w:p>
    <w:p w14:paraId="3888B025" w14:textId="77777777" w:rsidR="002E29FE" w:rsidRPr="000E21D0" w:rsidRDefault="002E29FE" w:rsidP="002C5908">
      <w:pPr>
        <w:pStyle w:val="ListParagraph"/>
        <w:numPr>
          <w:ilvl w:val="0"/>
          <w:numId w:val="44"/>
        </w:numPr>
        <w:spacing w:line="360" w:lineRule="auto"/>
        <w:rPr>
          <w:rFonts w:ascii="Helvetica Neue" w:hAnsi="Helvetica Neue" w:cs="Arial"/>
          <w:sz w:val="18"/>
          <w:szCs w:val="18"/>
        </w:rPr>
      </w:pPr>
      <w:r w:rsidRPr="000E21D0">
        <w:rPr>
          <w:rFonts w:ascii="Helvetica Neue" w:hAnsi="Helvetica Neue" w:cs="Arial"/>
          <w:sz w:val="18"/>
          <w:szCs w:val="18"/>
        </w:rPr>
        <w:t>En caso de empate, el Presidente del Consejo tendrá voto de calidad. En caso de ausencia de éste, el Consejero que presida la sesión ejercerá el voto de calidad.</w:t>
      </w:r>
    </w:p>
    <w:p w14:paraId="64212401" w14:textId="77777777" w:rsidR="00A56851" w:rsidRDefault="00A56851" w:rsidP="00A56851">
      <w:pPr>
        <w:spacing w:line="360" w:lineRule="auto"/>
        <w:rPr>
          <w:rFonts w:ascii="Helvetica Neue" w:hAnsi="Helvetica Neue" w:cs="Arial"/>
          <w:b/>
          <w:sz w:val="18"/>
          <w:szCs w:val="18"/>
          <w:highlight w:val="magenta"/>
        </w:rPr>
      </w:pPr>
    </w:p>
    <w:p w14:paraId="5584C482" w14:textId="77777777" w:rsidR="00A56851" w:rsidRPr="000E21D0" w:rsidRDefault="00A56851" w:rsidP="00A56851">
      <w:pPr>
        <w:spacing w:line="360" w:lineRule="auto"/>
        <w:jc w:val="both"/>
        <w:rPr>
          <w:rFonts w:ascii="Helvetica Neue" w:hAnsi="Helvetica Neue" w:cs="Arial"/>
          <w:b/>
          <w:sz w:val="18"/>
          <w:szCs w:val="18"/>
        </w:rPr>
      </w:pPr>
      <w:r w:rsidRPr="000E21D0">
        <w:rPr>
          <w:rFonts w:ascii="Helvetica Neue" w:hAnsi="Helvetica Neue" w:cs="Arial"/>
          <w:b/>
          <w:sz w:val="18"/>
          <w:szCs w:val="18"/>
        </w:rPr>
        <w:t>CUADRAGÉSIMO CUARTO.</w:t>
      </w:r>
    </w:p>
    <w:p w14:paraId="31CEC657" w14:textId="77777777" w:rsidR="002E29FE" w:rsidRPr="009E08D6" w:rsidRDefault="002E29FE" w:rsidP="00A56851">
      <w:pPr>
        <w:spacing w:line="360" w:lineRule="auto"/>
        <w:rPr>
          <w:rFonts w:ascii="Helvetica Neue" w:hAnsi="Helvetica Neue" w:cs="Arial"/>
          <w:b/>
          <w:sz w:val="18"/>
          <w:szCs w:val="18"/>
        </w:rPr>
      </w:pPr>
      <w:r w:rsidRPr="009E08D6">
        <w:rPr>
          <w:rFonts w:ascii="Helvetica Neue" w:hAnsi="Helvetica Neue" w:cs="Arial"/>
          <w:b/>
          <w:sz w:val="18"/>
          <w:szCs w:val="18"/>
        </w:rPr>
        <w:lastRenderedPageBreak/>
        <w:t>Procedimiento para tomar la votación</w:t>
      </w:r>
    </w:p>
    <w:p w14:paraId="649BBC9D" w14:textId="77777777" w:rsidR="002E29FE" w:rsidRPr="00A56851" w:rsidRDefault="002E29FE" w:rsidP="00A56851">
      <w:pPr>
        <w:pStyle w:val="ListParagraph"/>
        <w:numPr>
          <w:ilvl w:val="0"/>
          <w:numId w:val="53"/>
        </w:numPr>
        <w:spacing w:line="360" w:lineRule="auto"/>
        <w:rPr>
          <w:rFonts w:ascii="Helvetica Neue" w:hAnsi="Helvetica Neue" w:cs="Arial"/>
          <w:sz w:val="18"/>
          <w:szCs w:val="18"/>
        </w:rPr>
      </w:pPr>
      <w:commentRangeStart w:id="100"/>
      <w:r w:rsidRPr="00A56851">
        <w:rPr>
          <w:rFonts w:ascii="Helvetica Neue" w:hAnsi="Helvetica Neue" w:cs="Arial"/>
          <w:sz w:val="18"/>
          <w:szCs w:val="18"/>
        </w:rPr>
        <w:t>Los asuntos serán votados en razón del consecutivo que se le hubiera asignado al asunto.</w:t>
      </w:r>
      <w:commentRangeEnd w:id="100"/>
      <w:r w:rsidR="00B019D9">
        <w:rPr>
          <w:rStyle w:val="CommentReference"/>
        </w:rPr>
        <w:commentReference w:id="100"/>
      </w:r>
    </w:p>
    <w:p w14:paraId="459FB80A" w14:textId="7C9402DE" w:rsidR="002E29FE" w:rsidRPr="00A56851" w:rsidRDefault="002E29FE" w:rsidP="00A56851">
      <w:pPr>
        <w:pStyle w:val="ListParagraph"/>
        <w:numPr>
          <w:ilvl w:val="0"/>
          <w:numId w:val="53"/>
        </w:numPr>
        <w:spacing w:line="360" w:lineRule="auto"/>
        <w:rPr>
          <w:rFonts w:ascii="Helvetica Neue" w:hAnsi="Helvetica Neue" w:cs="Arial"/>
          <w:sz w:val="18"/>
          <w:szCs w:val="18"/>
        </w:rPr>
      </w:pPr>
      <w:r w:rsidRPr="00A56851">
        <w:rPr>
          <w:rFonts w:ascii="Helvetica Neue" w:hAnsi="Helvetica Neue" w:cs="Arial"/>
          <w:sz w:val="18"/>
          <w:szCs w:val="18"/>
        </w:rPr>
        <w:t xml:space="preserve">La votación será tomada por el Secretario de Actas, en apoyo del </w:t>
      </w:r>
      <w:r w:rsidR="00575B5D">
        <w:rPr>
          <w:rFonts w:ascii="Helvetica Neue" w:hAnsi="Helvetica Neue" w:cs="Arial"/>
          <w:sz w:val="18"/>
          <w:szCs w:val="18"/>
        </w:rPr>
        <w:t>Consejero</w:t>
      </w:r>
      <w:r w:rsidRPr="00A56851">
        <w:rPr>
          <w:rFonts w:ascii="Helvetica Neue" w:hAnsi="Helvetica Neue" w:cs="Arial"/>
          <w:sz w:val="18"/>
          <w:szCs w:val="18"/>
        </w:rPr>
        <w:t xml:space="preserve"> Presidente, mediante el conteo individual de los votos, en estricto orden alfabético determinado por el primer apellido, salvo el caso del Presidente del Consejo, quien emitirá su voto al final de cada votación; para tal efecto, una vez que el Secretario de Actas reciba la instrucción del Presidente del Consejo, procederá a consultar a cada uno de los Consejeros presentes el sentido de su voto. El sentido de la votación quedará asentado en los asuntos aprobados por el Consejo Directivo; así como en el acta respectiva.</w:t>
      </w:r>
    </w:p>
    <w:p w14:paraId="1B642BC8" w14:textId="77777777" w:rsidR="002E29FE" w:rsidRPr="00A56851" w:rsidRDefault="002E29FE" w:rsidP="00A56851">
      <w:pPr>
        <w:pStyle w:val="ListParagraph"/>
        <w:numPr>
          <w:ilvl w:val="0"/>
          <w:numId w:val="53"/>
        </w:numPr>
        <w:spacing w:line="360" w:lineRule="auto"/>
        <w:rPr>
          <w:rFonts w:ascii="Helvetica Neue" w:hAnsi="Helvetica Neue" w:cs="Arial"/>
          <w:sz w:val="18"/>
          <w:szCs w:val="18"/>
        </w:rPr>
      </w:pPr>
      <w:r w:rsidRPr="00A56851">
        <w:rPr>
          <w:rFonts w:ascii="Helvetica Neue" w:hAnsi="Helvetica Neue" w:cs="Arial"/>
          <w:sz w:val="18"/>
          <w:szCs w:val="18"/>
        </w:rPr>
        <w:t>Cuando se emitan votos particulares o disidentes, para efectos del cómputo de la votación, el Secretario de Actas considerará como votos a favor de la resolución el voto particular y como votos en contra el voto disidente.</w:t>
      </w:r>
    </w:p>
    <w:p w14:paraId="6EAB59AA" w14:textId="77777777" w:rsidR="000E21D0" w:rsidRDefault="000E21D0" w:rsidP="002E29FE">
      <w:pPr>
        <w:spacing w:line="360" w:lineRule="auto"/>
        <w:jc w:val="both"/>
        <w:rPr>
          <w:rFonts w:ascii="Helvetica Neue" w:hAnsi="Helvetica Neue" w:cs="Arial"/>
          <w:sz w:val="18"/>
          <w:szCs w:val="18"/>
        </w:rPr>
      </w:pPr>
    </w:p>
    <w:p w14:paraId="6CF04A75" w14:textId="331F060F"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 xml:space="preserve">CUADRAGÉSIMO </w:t>
      </w:r>
      <w:r w:rsidR="00A56851">
        <w:rPr>
          <w:rFonts w:ascii="Helvetica Neue" w:hAnsi="Helvetica Neue" w:cs="Arial"/>
          <w:b/>
          <w:sz w:val="18"/>
          <w:szCs w:val="18"/>
        </w:rPr>
        <w:t>QUINTO</w:t>
      </w:r>
      <w:r w:rsidRPr="000E21D0">
        <w:rPr>
          <w:rFonts w:ascii="Helvetica Neue" w:hAnsi="Helvetica Neue" w:cs="Arial"/>
          <w:b/>
          <w:sz w:val="18"/>
          <w:szCs w:val="18"/>
        </w:rPr>
        <w:t>.</w:t>
      </w:r>
    </w:p>
    <w:p w14:paraId="59654A30" w14:textId="77777777" w:rsidR="002E29FE" w:rsidRPr="000E21D0" w:rsidRDefault="002E29FE" w:rsidP="002E29FE">
      <w:pPr>
        <w:spacing w:line="360" w:lineRule="auto"/>
        <w:jc w:val="both"/>
        <w:rPr>
          <w:rFonts w:ascii="Helvetica Neue" w:hAnsi="Helvetica Neue" w:cs="Arial"/>
          <w:b/>
          <w:sz w:val="18"/>
          <w:szCs w:val="18"/>
        </w:rPr>
      </w:pPr>
      <w:r w:rsidRPr="000E21D0">
        <w:rPr>
          <w:rFonts w:ascii="Helvetica Neue" w:hAnsi="Helvetica Neue" w:cs="Arial"/>
          <w:b/>
          <w:sz w:val="18"/>
          <w:szCs w:val="18"/>
        </w:rPr>
        <w:t>Voto particular y disidente.</w:t>
      </w:r>
    </w:p>
    <w:p w14:paraId="1DDBEBA1" w14:textId="6A80EE43" w:rsidR="002E29FE" w:rsidRPr="002C5908" w:rsidRDefault="002E29FE" w:rsidP="002C5908">
      <w:pPr>
        <w:pStyle w:val="ListParagraph"/>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 xml:space="preserve">En los casos en los que un Consejero manifieste que emitirá un voto particular o disidente, respecto de algún proyecto sometido a consideración del </w:t>
      </w:r>
      <w:r w:rsidR="00BC5F39">
        <w:rPr>
          <w:rFonts w:ascii="Helvetica Neue" w:hAnsi="Helvetica Neue" w:cs="Arial"/>
          <w:sz w:val="18"/>
          <w:szCs w:val="18"/>
        </w:rPr>
        <w:t>Consejo Directivo</w:t>
      </w:r>
      <w:r w:rsidRPr="002C5908">
        <w:rPr>
          <w:rFonts w:ascii="Helvetica Neue" w:hAnsi="Helvetica Neue" w:cs="Arial"/>
          <w:sz w:val="18"/>
          <w:szCs w:val="18"/>
        </w:rPr>
        <w:t>, deberá explicar los motivos que lo llevaron a emitir el mismo.</w:t>
      </w:r>
    </w:p>
    <w:p w14:paraId="18EB5150" w14:textId="77777777" w:rsidR="002E29FE" w:rsidRPr="002C5908" w:rsidRDefault="002E29FE" w:rsidP="002C5908">
      <w:pPr>
        <w:pStyle w:val="ListParagraph"/>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Tratándose de voto disidente y particular dado durante la sesión, el Presidente del Consejo solicitará al Secretario de Actas una exposición sucinta del asunto respecto del cual se formula dicho voto.</w:t>
      </w:r>
    </w:p>
    <w:p w14:paraId="169B2B07" w14:textId="77777777" w:rsidR="002E29FE" w:rsidRPr="002C5908" w:rsidRDefault="002E29FE" w:rsidP="002C5908">
      <w:pPr>
        <w:pStyle w:val="ListParagraph"/>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El Consejo Directivo podrá determinar que no es necesaria la exposición de ese asunto, en caso de que el Consejero que disiente ya hubiere explicado en otra sesión su posición.</w:t>
      </w:r>
    </w:p>
    <w:p w14:paraId="59CE7186" w14:textId="77777777" w:rsidR="002E29FE" w:rsidRPr="002C5908" w:rsidRDefault="002E29FE" w:rsidP="002C5908">
      <w:pPr>
        <w:pStyle w:val="ListParagraph"/>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En los casos en que no se exponga durante la sesión el acuerdo ni los votos, el Secretario de Actas únicamente hará la mención del tipo de voto emitido, con la precisión que no será expuesto ni discutido, en virtud de que las razones para la emisión del mismo ya han sido expresadas en sesiones anteriores. No obstante, el Consejero que emita el voto, deberá hacer mención de algún precedente a partir del cual se advierta dicho posicionamiento.</w:t>
      </w:r>
    </w:p>
    <w:p w14:paraId="5FE6148B" w14:textId="77777777" w:rsidR="002E29FE" w:rsidRPr="002C5908" w:rsidRDefault="002E29FE" w:rsidP="002C5908">
      <w:pPr>
        <w:pStyle w:val="ListParagraph"/>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Cuando dos o más Consejeros compartan el mismo posicionamiento, podrán emitir de manera conjunta su voto.</w:t>
      </w:r>
    </w:p>
    <w:p w14:paraId="18AF03CC" w14:textId="77777777" w:rsidR="002E29FE" w:rsidRPr="002C5908" w:rsidRDefault="002E29FE" w:rsidP="002C5908">
      <w:pPr>
        <w:pStyle w:val="ListParagraph"/>
        <w:numPr>
          <w:ilvl w:val="0"/>
          <w:numId w:val="46"/>
        </w:numPr>
        <w:spacing w:line="360" w:lineRule="auto"/>
        <w:rPr>
          <w:rFonts w:ascii="Helvetica Neue" w:hAnsi="Helvetica Neue" w:cs="Arial"/>
          <w:sz w:val="18"/>
          <w:szCs w:val="18"/>
        </w:rPr>
      </w:pPr>
      <w:commentRangeStart w:id="101"/>
      <w:r w:rsidRPr="002C5908">
        <w:rPr>
          <w:rFonts w:ascii="Helvetica Neue" w:hAnsi="Helvetica Neue" w:cs="Arial"/>
          <w:sz w:val="18"/>
          <w:szCs w:val="18"/>
        </w:rPr>
        <w:t>Los oficios que contengan los razonamientos que fundan y motivan los votos particular y disidente, deberán entregarse a la Secretaría de Actas, al día hábil siguiente de aprobado el acuerdo, a efecto de que se inserte al final de la mismo.</w:t>
      </w:r>
      <w:commentRangeEnd w:id="101"/>
      <w:r w:rsidR="00754E30">
        <w:rPr>
          <w:rStyle w:val="CommentReference"/>
        </w:rPr>
        <w:commentReference w:id="101"/>
      </w:r>
    </w:p>
    <w:p w14:paraId="0D3160C9" w14:textId="77777777" w:rsidR="002E29FE" w:rsidRPr="002C5908" w:rsidRDefault="002E29FE" w:rsidP="002C5908">
      <w:pPr>
        <w:pStyle w:val="ListParagraph"/>
        <w:numPr>
          <w:ilvl w:val="0"/>
          <w:numId w:val="46"/>
        </w:numPr>
        <w:spacing w:line="360" w:lineRule="auto"/>
        <w:rPr>
          <w:rFonts w:ascii="Helvetica Neue" w:hAnsi="Helvetica Neue" w:cs="Arial"/>
          <w:sz w:val="18"/>
          <w:szCs w:val="18"/>
        </w:rPr>
      </w:pPr>
      <w:r w:rsidRPr="002C5908">
        <w:rPr>
          <w:rFonts w:ascii="Helvetica Neue" w:hAnsi="Helvetica Neue" w:cs="Arial"/>
          <w:sz w:val="18"/>
          <w:szCs w:val="18"/>
        </w:rPr>
        <w:t xml:space="preserve">Una vez tomada la votación, el Secretario de Actas precisará su resultado, </w:t>
      </w:r>
      <w:commentRangeStart w:id="102"/>
      <w:r w:rsidRPr="002C5908">
        <w:rPr>
          <w:rFonts w:ascii="Helvetica Neue" w:hAnsi="Helvetica Neue" w:cs="Arial"/>
          <w:sz w:val="18"/>
          <w:szCs w:val="18"/>
        </w:rPr>
        <w:t>especificando si la propuesta original del proyecto de acuerdo o resolución fue aprobada, o bien, en caso de no haber sido aprobada, indicará cuál fue la propuesta de modificación que obtuvo la mayoría, precisando en ambos casos el tipo de votos emitidos al respecto.</w:t>
      </w:r>
      <w:commentRangeEnd w:id="102"/>
      <w:r w:rsidR="00754E30">
        <w:rPr>
          <w:rStyle w:val="CommentReference"/>
        </w:rPr>
        <w:commentReference w:id="102"/>
      </w:r>
    </w:p>
    <w:p w14:paraId="3A5AB0EC" w14:textId="77777777" w:rsidR="002E29FE" w:rsidRPr="002E29FE" w:rsidRDefault="002E29FE" w:rsidP="002E29FE">
      <w:pPr>
        <w:spacing w:line="360" w:lineRule="auto"/>
        <w:jc w:val="both"/>
        <w:rPr>
          <w:rFonts w:ascii="Helvetica Neue" w:hAnsi="Helvetica Neue" w:cs="Arial"/>
          <w:sz w:val="18"/>
          <w:szCs w:val="18"/>
        </w:rPr>
      </w:pPr>
    </w:p>
    <w:p w14:paraId="44422686" w14:textId="2E7BDCF1"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 xml:space="preserve">CUADRAGÉSIMO </w:t>
      </w:r>
      <w:r w:rsidR="00A56851">
        <w:rPr>
          <w:rFonts w:ascii="Helvetica Neue" w:hAnsi="Helvetica Neue" w:cs="Arial"/>
          <w:b/>
          <w:sz w:val="18"/>
          <w:szCs w:val="18"/>
        </w:rPr>
        <w:t>SEXTO</w:t>
      </w:r>
      <w:r w:rsidRPr="002C5908">
        <w:rPr>
          <w:rFonts w:ascii="Helvetica Neue" w:hAnsi="Helvetica Neue" w:cs="Arial"/>
          <w:b/>
          <w:sz w:val="18"/>
          <w:szCs w:val="18"/>
        </w:rPr>
        <w:t>.</w:t>
      </w:r>
    </w:p>
    <w:p w14:paraId="38CCC5E3" w14:textId="77777777" w:rsidR="002E29FE" w:rsidRPr="002C5908" w:rsidRDefault="002E29FE" w:rsidP="002E29FE">
      <w:pPr>
        <w:spacing w:line="360" w:lineRule="auto"/>
        <w:jc w:val="both"/>
        <w:rPr>
          <w:rFonts w:ascii="Helvetica Neue" w:hAnsi="Helvetica Neue" w:cs="Arial"/>
          <w:b/>
          <w:sz w:val="18"/>
          <w:szCs w:val="18"/>
        </w:rPr>
      </w:pPr>
      <w:commentRangeStart w:id="103"/>
      <w:r w:rsidRPr="002C5908">
        <w:rPr>
          <w:rFonts w:ascii="Helvetica Neue" w:hAnsi="Helvetica Neue" w:cs="Arial"/>
          <w:b/>
          <w:sz w:val="18"/>
          <w:szCs w:val="18"/>
        </w:rPr>
        <w:t>Engroses</w:t>
      </w:r>
      <w:commentRangeEnd w:id="103"/>
      <w:r w:rsidR="00111F08">
        <w:rPr>
          <w:rStyle w:val="CommentReference"/>
        </w:rPr>
        <w:commentReference w:id="103"/>
      </w:r>
    </w:p>
    <w:p w14:paraId="22D05BD3" w14:textId="673F124F" w:rsidR="002E29FE" w:rsidRPr="008F3694" w:rsidRDefault="002E29FE" w:rsidP="002C5908">
      <w:pPr>
        <w:pStyle w:val="ListParagraph"/>
        <w:numPr>
          <w:ilvl w:val="0"/>
          <w:numId w:val="47"/>
        </w:numPr>
        <w:spacing w:line="360" w:lineRule="auto"/>
        <w:rPr>
          <w:rFonts w:ascii="Helvetica Neue" w:hAnsi="Helvetica Neue" w:cs="Arial"/>
          <w:sz w:val="18"/>
          <w:szCs w:val="18"/>
          <w:highlight w:val="yellow"/>
          <w:rPrChange w:id="104" w:author=". ." w:date="2021-09-01T14:21:00Z">
            <w:rPr>
              <w:rFonts w:ascii="Helvetica Neue" w:hAnsi="Helvetica Neue" w:cs="Arial"/>
              <w:sz w:val="18"/>
              <w:szCs w:val="18"/>
            </w:rPr>
          </w:rPrChange>
        </w:rPr>
      </w:pPr>
      <w:r w:rsidRPr="008F3694">
        <w:rPr>
          <w:rFonts w:ascii="Helvetica Neue" w:hAnsi="Helvetica Neue" w:cs="Arial"/>
          <w:sz w:val="18"/>
          <w:szCs w:val="18"/>
          <w:highlight w:val="yellow"/>
          <w:rPrChange w:id="105" w:author=". ." w:date="2021-09-01T14:21:00Z">
            <w:rPr>
              <w:rFonts w:ascii="Helvetica Neue" w:hAnsi="Helvetica Neue" w:cs="Arial"/>
              <w:sz w:val="18"/>
              <w:szCs w:val="18"/>
            </w:rPr>
          </w:rPrChange>
        </w:rPr>
        <w:lastRenderedPageBreak/>
        <w:t>En el supuesto en que una vez sometido a votación un proyecto, el Consejero que emita un voto disidente respecto de la resolución que presenta, deberá enviar a la Secretaria de Actas la propuesta de engrose dentro de las cuarenta y ocho horas siguientes, a la aprobación del acuerdo.</w:t>
      </w:r>
      <w:ins w:id="106" w:author=". ." w:date="2021-09-01T14:21:00Z">
        <w:r w:rsidR="008F3694">
          <w:rPr>
            <w:rFonts w:ascii="Helvetica Neue" w:hAnsi="Helvetica Neue" w:cs="Arial"/>
            <w:sz w:val="18"/>
            <w:szCs w:val="18"/>
            <w:highlight w:val="yellow"/>
          </w:rPr>
          <w:t xml:space="preserve"> Se elimina</w:t>
        </w:r>
      </w:ins>
    </w:p>
    <w:p w14:paraId="1F56FB8C" w14:textId="77777777" w:rsidR="002E29FE" w:rsidRPr="002C5908" w:rsidRDefault="002E29FE" w:rsidP="002C5908">
      <w:pPr>
        <w:pStyle w:val="ListParagraph"/>
        <w:numPr>
          <w:ilvl w:val="0"/>
          <w:numId w:val="47"/>
        </w:numPr>
        <w:spacing w:line="360" w:lineRule="auto"/>
        <w:rPr>
          <w:rFonts w:ascii="Helvetica Neue" w:hAnsi="Helvetica Neue" w:cs="Arial"/>
          <w:sz w:val="18"/>
          <w:szCs w:val="18"/>
        </w:rPr>
      </w:pPr>
      <w:r w:rsidRPr="002C5908">
        <w:rPr>
          <w:rFonts w:ascii="Helvetica Neue" w:hAnsi="Helvetica Neue" w:cs="Arial"/>
          <w:sz w:val="18"/>
          <w:szCs w:val="18"/>
        </w:rPr>
        <w:t xml:space="preserve">En el caso de los proyectos de acuerdo, el </w:t>
      </w:r>
      <w:commentRangeStart w:id="107"/>
      <w:r w:rsidRPr="002C5908">
        <w:rPr>
          <w:rFonts w:ascii="Helvetica Neue" w:hAnsi="Helvetica Neue" w:cs="Arial"/>
          <w:sz w:val="18"/>
          <w:szCs w:val="18"/>
        </w:rPr>
        <w:t xml:space="preserve">área responsable </w:t>
      </w:r>
      <w:commentRangeEnd w:id="107"/>
      <w:r w:rsidR="00111F08">
        <w:rPr>
          <w:rStyle w:val="CommentReference"/>
        </w:rPr>
        <w:commentReference w:id="107"/>
      </w:r>
      <w:r w:rsidRPr="002C5908">
        <w:rPr>
          <w:rFonts w:ascii="Helvetica Neue" w:hAnsi="Helvetica Neue" w:cs="Arial"/>
          <w:sz w:val="18"/>
          <w:szCs w:val="18"/>
        </w:rPr>
        <w:t>deberá realizar los engroses correspondientes y remitirlos a la Dirección General para que, bajo la supervisión de la Secretaría de Actas, revise la inclusión, supresión o modificación de los elementos que hubiere determinado el Consejo Directivo.</w:t>
      </w:r>
    </w:p>
    <w:p w14:paraId="66FCE367" w14:textId="15B6CA7B" w:rsidR="002E29FE" w:rsidRPr="002C5908" w:rsidRDefault="002E29FE" w:rsidP="002C5908">
      <w:pPr>
        <w:pStyle w:val="ListParagraph"/>
        <w:numPr>
          <w:ilvl w:val="0"/>
          <w:numId w:val="47"/>
        </w:numPr>
        <w:spacing w:line="360" w:lineRule="auto"/>
        <w:rPr>
          <w:rFonts w:ascii="Helvetica Neue" w:hAnsi="Helvetica Neue" w:cs="Arial"/>
          <w:sz w:val="18"/>
          <w:szCs w:val="18"/>
        </w:rPr>
      </w:pPr>
      <w:r w:rsidRPr="002C5908">
        <w:rPr>
          <w:rFonts w:ascii="Helvetica Neue" w:hAnsi="Helvetica Neue" w:cs="Arial"/>
          <w:sz w:val="18"/>
          <w:szCs w:val="18"/>
        </w:rPr>
        <w:t xml:space="preserve">Los engroses deberán quedar atendidos a más tardar en el plazo de cinco días contados a partir del día siguiente a la sesión del Consejo Directivo en que fue votado el asunto. El </w:t>
      </w:r>
      <w:r w:rsidR="00575B5D">
        <w:rPr>
          <w:rFonts w:ascii="Helvetica Neue" w:hAnsi="Helvetica Neue" w:cs="Arial"/>
          <w:sz w:val="18"/>
          <w:szCs w:val="18"/>
        </w:rPr>
        <w:t>Consejero</w:t>
      </w:r>
      <w:r w:rsidRPr="002C5908">
        <w:rPr>
          <w:rFonts w:ascii="Helvetica Neue" w:hAnsi="Helvetica Neue" w:cs="Arial"/>
          <w:sz w:val="18"/>
          <w:szCs w:val="18"/>
        </w:rPr>
        <w:t xml:space="preserve"> encargado del engrose deberá hacerlo del conocimiento de los demás </w:t>
      </w:r>
      <w:r w:rsidR="00575B5D">
        <w:rPr>
          <w:rFonts w:ascii="Helvetica Neue" w:hAnsi="Helvetica Neue" w:cs="Arial"/>
          <w:sz w:val="18"/>
          <w:szCs w:val="18"/>
        </w:rPr>
        <w:t>Consejeros</w:t>
      </w:r>
      <w:r w:rsidRPr="002C5908">
        <w:rPr>
          <w:rFonts w:ascii="Helvetica Neue" w:hAnsi="Helvetica Neue" w:cs="Arial"/>
          <w:sz w:val="18"/>
          <w:szCs w:val="18"/>
        </w:rPr>
        <w:t>, para su validación.</w:t>
      </w:r>
    </w:p>
    <w:p w14:paraId="0EACD371" w14:textId="77777777" w:rsidR="002E29FE" w:rsidRPr="002C5908" w:rsidRDefault="002E29FE" w:rsidP="002C5908">
      <w:pPr>
        <w:pStyle w:val="ListParagraph"/>
        <w:numPr>
          <w:ilvl w:val="0"/>
          <w:numId w:val="47"/>
        </w:numPr>
        <w:spacing w:line="360" w:lineRule="auto"/>
        <w:rPr>
          <w:rFonts w:ascii="Helvetica Neue" w:hAnsi="Helvetica Neue" w:cs="Arial"/>
          <w:sz w:val="18"/>
          <w:szCs w:val="18"/>
        </w:rPr>
      </w:pPr>
      <w:r w:rsidRPr="002C5908">
        <w:rPr>
          <w:rFonts w:ascii="Helvetica Neue" w:hAnsi="Helvetica Neue" w:cs="Arial"/>
          <w:sz w:val="18"/>
          <w:szCs w:val="18"/>
        </w:rPr>
        <w:t>Cuando así se considere necesario, el engrose que deba realizarse a un proyecto, podrá ser presentado a consideración del Consejo Directivo, en la siguiente sesión, previo conocimiento de sus términos por parte de los Consejeros, para su votación.</w:t>
      </w:r>
    </w:p>
    <w:p w14:paraId="725BFA3F" w14:textId="77777777" w:rsidR="00CE6E9B" w:rsidRDefault="00CE6E9B" w:rsidP="00CE6E9B">
      <w:pPr>
        <w:spacing w:line="360" w:lineRule="auto"/>
        <w:jc w:val="both"/>
        <w:rPr>
          <w:rFonts w:ascii="Helvetica Neue" w:hAnsi="Helvetica Neue" w:cs="Arial"/>
          <w:sz w:val="18"/>
          <w:szCs w:val="18"/>
        </w:rPr>
      </w:pPr>
    </w:p>
    <w:p w14:paraId="7076C0CB" w14:textId="74FAEE6C" w:rsidR="002E29FE" w:rsidRPr="00CE6E9B" w:rsidRDefault="002E29FE" w:rsidP="00CE6E9B">
      <w:pPr>
        <w:spacing w:line="360" w:lineRule="auto"/>
        <w:jc w:val="center"/>
        <w:rPr>
          <w:rFonts w:ascii="Helvetica Neue" w:hAnsi="Helvetica Neue" w:cs="Arial"/>
          <w:sz w:val="18"/>
          <w:szCs w:val="18"/>
        </w:rPr>
      </w:pPr>
      <w:r w:rsidRPr="002C5908">
        <w:rPr>
          <w:rFonts w:ascii="Helvetica Neue" w:hAnsi="Helvetica Neue" w:cs="Arial"/>
          <w:b/>
          <w:sz w:val="18"/>
          <w:szCs w:val="18"/>
        </w:rPr>
        <w:t>CAPÍTULO X</w:t>
      </w:r>
    </w:p>
    <w:p w14:paraId="16CF310C"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LAS ACTAS DE SESIÓN</w:t>
      </w:r>
    </w:p>
    <w:p w14:paraId="46B713AB" w14:textId="77777777" w:rsidR="002C5908" w:rsidRDefault="002C5908" w:rsidP="002E29FE">
      <w:pPr>
        <w:spacing w:line="360" w:lineRule="auto"/>
        <w:jc w:val="both"/>
        <w:rPr>
          <w:rFonts w:ascii="Helvetica Neue" w:hAnsi="Helvetica Neue" w:cs="Arial"/>
          <w:sz w:val="18"/>
          <w:szCs w:val="18"/>
        </w:rPr>
      </w:pPr>
    </w:p>
    <w:p w14:paraId="2599523B" w14:textId="4C48AA73"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 xml:space="preserve">CUADRAGÉSIMO </w:t>
      </w:r>
      <w:r w:rsidR="00A56851">
        <w:rPr>
          <w:rFonts w:ascii="Helvetica Neue" w:hAnsi="Helvetica Neue" w:cs="Arial"/>
          <w:b/>
          <w:sz w:val="18"/>
          <w:szCs w:val="18"/>
        </w:rPr>
        <w:t>SÉPTIMO</w:t>
      </w:r>
    </w:p>
    <w:p w14:paraId="05F4761B"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Integración y publicación del acta de la sesión</w:t>
      </w:r>
    </w:p>
    <w:p w14:paraId="0E63A707" w14:textId="7F03E7B4" w:rsidR="002E29FE" w:rsidRPr="002C5908" w:rsidRDefault="002E29FE" w:rsidP="002C5908">
      <w:pPr>
        <w:pStyle w:val="ListParagraph"/>
        <w:numPr>
          <w:ilvl w:val="0"/>
          <w:numId w:val="48"/>
        </w:numPr>
        <w:spacing w:line="360" w:lineRule="auto"/>
        <w:rPr>
          <w:rFonts w:ascii="Helvetica Neue" w:hAnsi="Helvetica Neue" w:cs="Arial"/>
          <w:sz w:val="18"/>
          <w:szCs w:val="18"/>
        </w:rPr>
      </w:pPr>
      <w:r w:rsidRPr="002C5908">
        <w:rPr>
          <w:rFonts w:ascii="Helvetica Neue" w:hAnsi="Helvetica Neue" w:cs="Arial"/>
          <w:sz w:val="18"/>
          <w:szCs w:val="18"/>
        </w:rPr>
        <w:t xml:space="preserve">El Secretario de Actas deberá enviar a los Consejeros el proyecto de </w:t>
      </w:r>
      <w:r w:rsidR="006C6CBB">
        <w:rPr>
          <w:rFonts w:ascii="Helvetica Neue" w:hAnsi="Helvetica Neue" w:cs="Arial"/>
          <w:sz w:val="18"/>
          <w:szCs w:val="18"/>
        </w:rPr>
        <w:t>a</w:t>
      </w:r>
      <w:r w:rsidRPr="002C5908">
        <w:rPr>
          <w:rFonts w:ascii="Helvetica Neue" w:hAnsi="Helvetica Neue" w:cs="Arial"/>
          <w:sz w:val="18"/>
          <w:szCs w:val="18"/>
        </w:rPr>
        <w:t>cta de cada sesión en un plazo que no excederá de los</w:t>
      </w:r>
      <w:r w:rsidR="007A7584">
        <w:rPr>
          <w:rFonts w:ascii="Helvetica Neue" w:hAnsi="Helvetica Neue" w:cs="Arial"/>
          <w:sz w:val="18"/>
          <w:szCs w:val="18"/>
        </w:rPr>
        <w:t xml:space="preserve"> cinco</w:t>
      </w:r>
      <w:r w:rsidRPr="002C5908">
        <w:rPr>
          <w:rFonts w:ascii="Helvetica Neue" w:hAnsi="Helvetica Neue" w:cs="Arial"/>
          <w:sz w:val="18"/>
          <w:szCs w:val="18"/>
        </w:rPr>
        <w:t xml:space="preserve"> días hábiles siguientes a su celebración. Una vez que el acta sea enviada, los Consejeros tendrán dos días hábiles para realizar observaciones al proyecto correspondiente.</w:t>
      </w:r>
    </w:p>
    <w:p w14:paraId="200B7A62" w14:textId="20EB656C" w:rsidR="002E29FE" w:rsidRPr="002C5908" w:rsidRDefault="002E29FE" w:rsidP="002C5908">
      <w:pPr>
        <w:pStyle w:val="ListParagraph"/>
        <w:numPr>
          <w:ilvl w:val="0"/>
          <w:numId w:val="48"/>
        </w:numPr>
        <w:spacing w:line="360" w:lineRule="auto"/>
        <w:rPr>
          <w:rFonts w:ascii="Helvetica Neue" w:hAnsi="Helvetica Neue" w:cs="Arial"/>
          <w:sz w:val="18"/>
          <w:szCs w:val="18"/>
        </w:rPr>
      </w:pPr>
      <w:r w:rsidRPr="002C5908">
        <w:rPr>
          <w:rFonts w:ascii="Helvetica Neue" w:hAnsi="Helvetica Neue" w:cs="Arial"/>
          <w:sz w:val="18"/>
          <w:szCs w:val="18"/>
        </w:rPr>
        <w:t xml:space="preserve">En caso de que se reciban observaciones, </w:t>
      </w:r>
      <w:r w:rsidR="006C6CBB">
        <w:rPr>
          <w:rFonts w:ascii="Helvetica Neue" w:hAnsi="Helvetica Neue" w:cs="Arial"/>
          <w:sz w:val="18"/>
          <w:szCs w:val="18"/>
        </w:rPr>
        <w:t xml:space="preserve">el Secretario </w:t>
      </w:r>
      <w:r w:rsidRPr="002C5908">
        <w:rPr>
          <w:rFonts w:ascii="Helvetica Neue" w:hAnsi="Helvetica Neue" w:cs="Arial"/>
          <w:sz w:val="18"/>
          <w:szCs w:val="18"/>
        </w:rPr>
        <w:t>de Actas deberá integrarlas en el acta respectiva en el plazo máximo de un día hábil. Integradas las observaciones, el Secretario de Actas recabará la firma de los Consejeros. Firmadas las actas por los Consejeros, el Secretario de Actas las publicará en el sitio de Internet del Instituto.</w:t>
      </w:r>
    </w:p>
    <w:p w14:paraId="7362B5F9" w14:textId="77777777" w:rsidR="002E29FE" w:rsidRPr="002E29FE" w:rsidRDefault="002E29FE" w:rsidP="002E29FE">
      <w:pPr>
        <w:spacing w:line="360" w:lineRule="auto"/>
        <w:jc w:val="both"/>
        <w:rPr>
          <w:rFonts w:ascii="Helvetica Neue" w:hAnsi="Helvetica Neue" w:cs="Arial"/>
          <w:sz w:val="18"/>
          <w:szCs w:val="18"/>
        </w:rPr>
      </w:pPr>
    </w:p>
    <w:p w14:paraId="2CEC1063"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CAPITULO XI</w:t>
      </w:r>
    </w:p>
    <w:p w14:paraId="773D7469"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LA FIRMA Y NOTIFICACIÓN</w:t>
      </w:r>
    </w:p>
    <w:p w14:paraId="382C369D" w14:textId="3BC84A61" w:rsidR="002C5908"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RE</w:t>
      </w:r>
      <w:r w:rsidR="002C5908" w:rsidRPr="002C5908">
        <w:rPr>
          <w:rFonts w:ascii="Helvetica Neue" w:hAnsi="Helvetica Neue" w:cs="Arial"/>
          <w:b/>
          <w:sz w:val="18"/>
          <w:szCs w:val="18"/>
        </w:rPr>
        <w:t xml:space="preserve">SOLUCIONES Y ACUERDOS DEL </w:t>
      </w:r>
      <w:r w:rsidR="00BC5F39">
        <w:rPr>
          <w:rFonts w:ascii="Helvetica Neue" w:hAnsi="Helvetica Neue" w:cs="Arial"/>
          <w:b/>
          <w:sz w:val="18"/>
          <w:szCs w:val="18"/>
        </w:rPr>
        <w:t>CONSEJO DIRECTIVO</w:t>
      </w:r>
    </w:p>
    <w:p w14:paraId="6311ED63" w14:textId="77777777" w:rsidR="002C5908" w:rsidRDefault="002C5908" w:rsidP="002E29FE">
      <w:pPr>
        <w:spacing w:line="360" w:lineRule="auto"/>
        <w:jc w:val="both"/>
        <w:rPr>
          <w:rFonts w:ascii="Helvetica Neue" w:hAnsi="Helvetica Neue" w:cs="Arial"/>
          <w:sz w:val="18"/>
          <w:szCs w:val="18"/>
        </w:rPr>
      </w:pPr>
    </w:p>
    <w:p w14:paraId="0BA7E72B" w14:textId="4FFB74D3" w:rsidR="002E29FE" w:rsidRPr="007A7584" w:rsidRDefault="002E29FE" w:rsidP="002E29FE">
      <w:pPr>
        <w:spacing w:line="360" w:lineRule="auto"/>
        <w:jc w:val="both"/>
        <w:rPr>
          <w:rFonts w:ascii="Helvetica Neue" w:hAnsi="Helvetica Neue" w:cs="Arial"/>
          <w:b/>
          <w:sz w:val="18"/>
          <w:szCs w:val="18"/>
        </w:rPr>
      </w:pPr>
      <w:r w:rsidRPr="007A7584">
        <w:rPr>
          <w:rFonts w:ascii="Helvetica Neue" w:hAnsi="Helvetica Neue" w:cs="Arial"/>
          <w:b/>
          <w:sz w:val="18"/>
          <w:szCs w:val="18"/>
        </w:rPr>
        <w:t xml:space="preserve">CUADRAGÉSIMO </w:t>
      </w:r>
      <w:r w:rsidR="00A56851" w:rsidRPr="007A7584">
        <w:rPr>
          <w:rFonts w:ascii="Helvetica Neue" w:hAnsi="Helvetica Neue" w:cs="Arial"/>
          <w:b/>
          <w:sz w:val="18"/>
          <w:szCs w:val="18"/>
        </w:rPr>
        <w:t>OCTAVO</w:t>
      </w:r>
      <w:r w:rsidRPr="007A7584">
        <w:rPr>
          <w:rFonts w:ascii="Helvetica Neue" w:hAnsi="Helvetica Neue" w:cs="Arial"/>
          <w:b/>
          <w:sz w:val="18"/>
          <w:szCs w:val="18"/>
        </w:rPr>
        <w:t>.</w:t>
      </w:r>
    </w:p>
    <w:p w14:paraId="435C1C63" w14:textId="77777777" w:rsidR="002E29FE" w:rsidRPr="007A7584" w:rsidRDefault="002E29FE" w:rsidP="002E29FE">
      <w:pPr>
        <w:spacing w:line="360" w:lineRule="auto"/>
        <w:jc w:val="both"/>
        <w:rPr>
          <w:rFonts w:ascii="Helvetica Neue" w:hAnsi="Helvetica Neue" w:cs="Arial"/>
          <w:b/>
          <w:sz w:val="18"/>
          <w:szCs w:val="18"/>
        </w:rPr>
      </w:pPr>
      <w:r w:rsidRPr="007A7584">
        <w:rPr>
          <w:rFonts w:ascii="Helvetica Neue" w:hAnsi="Helvetica Neue" w:cs="Arial"/>
          <w:b/>
          <w:sz w:val="18"/>
          <w:szCs w:val="18"/>
        </w:rPr>
        <w:t>Proceso de firma electrónica de resoluciones y Acuerdos</w:t>
      </w:r>
    </w:p>
    <w:p w14:paraId="3FB9CB8B" w14:textId="0A005D49" w:rsidR="002E29FE" w:rsidRPr="007A7584" w:rsidRDefault="002E29FE" w:rsidP="002C5908">
      <w:pPr>
        <w:pStyle w:val="ListParagraph"/>
        <w:numPr>
          <w:ilvl w:val="0"/>
          <w:numId w:val="49"/>
        </w:numPr>
        <w:spacing w:line="360" w:lineRule="auto"/>
        <w:rPr>
          <w:rFonts w:ascii="Helvetica Neue" w:hAnsi="Helvetica Neue" w:cs="Arial"/>
          <w:sz w:val="18"/>
          <w:szCs w:val="18"/>
        </w:rPr>
      </w:pPr>
      <w:r w:rsidRPr="007A7584">
        <w:rPr>
          <w:rFonts w:ascii="Helvetica Neue" w:hAnsi="Helvetica Neue" w:cs="Arial"/>
          <w:sz w:val="18"/>
          <w:szCs w:val="18"/>
        </w:rPr>
        <w:t xml:space="preserve">Los Consejeros y el Secretario de Actas y, en su caso, quien los supla, </w:t>
      </w:r>
      <w:commentRangeStart w:id="108"/>
      <w:r w:rsidRPr="007A7584">
        <w:rPr>
          <w:rFonts w:ascii="Helvetica Neue" w:hAnsi="Helvetica Neue" w:cs="Arial"/>
          <w:sz w:val="18"/>
          <w:szCs w:val="18"/>
        </w:rPr>
        <w:t>deberán</w:t>
      </w:r>
      <w:commentRangeEnd w:id="108"/>
      <w:r w:rsidR="00111F08">
        <w:rPr>
          <w:rStyle w:val="CommentReference"/>
        </w:rPr>
        <w:commentReference w:id="108"/>
      </w:r>
      <w:r w:rsidRPr="007A7584">
        <w:rPr>
          <w:rFonts w:ascii="Helvetica Neue" w:hAnsi="Helvetica Neue" w:cs="Arial"/>
          <w:sz w:val="18"/>
          <w:szCs w:val="18"/>
        </w:rPr>
        <w:t xml:space="preserve"> utilizar, conforme a sus atribuciones, podrán utilizar la Firma Electrónica en la suscripción de acuerdos y </w:t>
      </w:r>
      <w:r w:rsidRPr="00111F08">
        <w:rPr>
          <w:rFonts w:ascii="Helvetica Neue" w:hAnsi="Helvetica Neue" w:cs="Arial"/>
          <w:sz w:val="18"/>
          <w:szCs w:val="18"/>
          <w:highlight w:val="cyan"/>
          <w:rPrChange w:id="109" w:author="Usuario" w:date="2021-08-17T15:07:00Z">
            <w:rPr>
              <w:rFonts w:ascii="Helvetica Neue" w:hAnsi="Helvetica Neue" w:cs="Arial"/>
              <w:sz w:val="18"/>
              <w:szCs w:val="18"/>
            </w:rPr>
          </w:rPrChange>
        </w:rPr>
        <w:t>actas del , mediante</w:t>
      </w:r>
      <w:r w:rsidRPr="007A7584">
        <w:rPr>
          <w:rFonts w:ascii="Helvetica Neue" w:hAnsi="Helvetica Neue" w:cs="Arial"/>
          <w:sz w:val="18"/>
          <w:szCs w:val="18"/>
        </w:rPr>
        <w:t xml:space="preserve"> el Sistema de Firma Electrónica que para tal efecto se instrumente; excepto en aquellos casos en los que así lo determine el </w:t>
      </w:r>
      <w:r w:rsidR="00BC5F39" w:rsidRPr="007A7584">
        <w:rPr>
          <w:rFonts w:ascii="Helvetica Neue" w:hAnsi="Helvetica Neue" w:cs="Arial"/>
          <w:sz w:val="18"/>
          <w:szCs w:val="18"/>
        </w:rPr>
        <w:t>Consejo Directivo</w:t>
      </w:r>
      <w:r w:rsidRPr="007A7584">
        <w:rPr>
          <w:rFonts w:ascii="Helvetica Neue" w:hAnsi="Helvetica Neue" w:cs="Arial"/>
          <w:sz w:val="18"/>
          <w:szCs w:val="18"/>
        </w:rPr>
        <w:t>.</w:t>
      </w:r>
    </w:p>
    <w:p w14:paraId="55C27B92" w14:textId="595E3916" w:rsidR="002E29FE" w:rsidRPr="0026774F" w:rsidRDefault="002E29FE" w:rsidP="002C5908">
      <w:pPr>
        <w:pStyle w:val="ListParagraph"/>
        <w:numPr>
          <w:ilvl w:val="0"/>
          <w:numId w:val="49"/>
        </w:numPr>
        <w:spacing w:line="360" w:lineRule="auto"/>
        <w:rPr>
          <w:rFonts w:ascii="Helvetica Neue" w:hAnsi="Helvetica Neue" w:cs="Arial"/>
          <w:sz w:val="18"/>
          <w:szCs w:val="18"/>
          <w:highlight w:val="yellow"/>
          <w:rPrChange w:id="110" w:author=". ." w:date="2021-09-01T14:28:00Z">
            <w:rPr>
              <w:rFonts w:ascii="Helvetica Neue" w:hAnsi="Helvetica Neue" w:cs="Arial"/>
              <w:sz w:val="18"/>
              <w:szCs w:val="18"/>
            </w:rPr>
          </w:rPrChange>
        </w:rPr>
      </w:pPr>
      <w:commentRangeStart w:id="111"/>
      <w:r w:rsidRPr="0026774F">
        <w:rPr>
          <w:rFonts w:ascii="Helvetica Neue" w:hAnsi="Helvetica Neue" w:cs="Arial"/>
          <w:sz w:val="18"/>
          <w:szCs w:val="18"/>
          <w:highlight w:val="yellow"/>
          <w:rPrChange w:id="112" w:author=". ." w:date="2021-09-01T14:28:00Z">
            <w:rPr>
              <w:rFonts w:ascii="Helvetica Neue" w:hAnsi="Helvetica Neue" w:cs="Arial"/>
              <w:sz w:val="18"/>
              <w:szCs w:val="18"/>
            </w:rPr>
          </w:rPrChange>
        </w:rPr>
        <w:t>La Firma Electrónica constituye un medio de identificación electrónica</w:t>
      </w:r>
      <w:commentRangeEnd w:id="111"/>
      <w:r w:rsidR="00F94EDF" w:rsidRPr="0026774F">
        <w:rPr>
          <w:rStyle w:val="CommentReference"/>
          <w:highlight w:val="yellow"/>
          <w:rPrChange w:id="113" w:author=". ." w:date="2021-09-01T14:28:00Z">
            <w:rPr>
              <w:rStyle w:val="CommentReference"/>
            </w:rPr>
          </w:rPrChange>
        </w:rPr>
        <w:commentReference w:id="111"/>
      </w:r>
      <w:r w:rsidRPr="0026774F">
        <w:rPr>
          <w:rFonts w:ascii="Helvetica Neue" w:hAnsi="Helvetica Neue" w:cs="Arial"/>
          <w:sz w:val="18"/>
          <w:szCs w:val="18"/>
          <w:highlight w:val="yellow"/>
          <w:rPrChange w:id="114" w:author=". ." w:date="2021-09-01T14:28:00Z">
            <w:rPr>
              <w:rFonts w:ascii="Helvetica Neue" w:hAnsi="Helvetica Neue" w:cs="Arial"/>
              <w:sz w:val="18"/>
              <w:szCs w:val="18"/>
            </w:rPr>
          </w:rPrChange>
        </w:rPr>
        <w:t>, y será otorgada por el Instituto, a través de la Dirección General de Tecnologías de la Información</w:t>
      </w:r>
      <w:ins w:id="115" w:author=". ." w:date="2021-09-01T14:28:00Z">
        <w:r w:rsidR="0026774F">
          <w:rPr>
            <w:rFonts w:ascii="Helvetica Neue" w:hAnsi="Helvetica Neue" w:cs="Arial"/>
            <w:sz w:val="18"/>
            <w:szCs w:val="18"/>
            <w:highlight w:val="yellow"/>
          </w:rPr>
          <w:t xml:space="preserve"> Se elimina</w:t>
        </w:r>
      </w:ins>
      <w:r w:rsidRPr="0026774F">
        <w:rPr>
          <w:rFonts w:ascii="Helvetica Neue" w:hAnsi="Helvetica Neue" w:cs="Arial"/>
          <w:sz w:val="18"/>
          <w:szCs w:val="18"/>
          <w:highlight w:val="yellow"/>
          <w:rPrChange w:id="116" w:author=". ." w:date="2021-09-01T14:28:00Z">
            <w:rPr>
              <w:rFonts w:ascii="Helvetica Neue" w:hAnsi="Helvetica Neue" w:cs="Arial"/>
              <w:sz w:val="18"/>
              <w:szCs w:val="18"/>
            </w:rPr>
          </w:rPrChange>
        </w:rPr>
        <w:t>.</w:t>
      </w:r>
    </w:p>
    <w:p w14:paraId="0F9CF4BF" w14:textId="3BDC9A21" w:rsidR="007A7584" w:rsidRDefault="002E29FE" w:rsidP="007A7584">
      <w:pPr>
        <w:pStyle w:val="ListParagraph"/>
        <w:numPr>
          <w:ilvl w:val="0"/>
          <w:numId w:val="49"/>
        </w:numPr>
        <w:spacing w:line="360" w:lineRule="auto"/>
        <w:rPr>
          <w:rFonts w:ascii="Helvetica Neue" w:hAnsi="Helvetica Neue" w:cs="Arial"/>
          <w:sz w:val="18"/>
          <w:szCs w:val="18"/>
        </w:rPr>
      </w:pPr>
      <w:r w:rsidRPr="007A7584">
        <w:rPr>
          <w:rFonts w:ascii="Helvetica Neue" w:hAnsi="Helvetica Neue" w:cs="Arial"/>
          <w:sz w:val="18"/>
          <w:szCs w:val="18"/>
        </w:rPr>
        <w:lastRenderedPageBreak/>
        <w:t>Las resoluciones</w:t>
      </w:r>
      <w:ins w:id="117" w:author=". ." w:date="2021-09-01T14:29:00Z">
        <w:r w:rsidR="0026774F">
          <w:rPr>
            <w:rFonts w:ascii="Helvetica Neue" w:hAnsi="Helvetica Neue" w:cs="Arial"/>
            <w:sz w:val="18"/>
            <w:szCs w:val="18"/>
          </w:rPr>
          <w:t>,</w:t>
        </w:r>
      </w:ins>
      <w:r w:rsidRPr="007A7584">
        <w:rPr>
          <w:rFonts w:ascii="Helvetica Neue" w:hAnsi="Helvetica Neue" w:cs="Arial"/>
          <w:sz w:val="18"/>
          <w:szCs w:val="18"/>
        </w:rPr>
        <w:t xml:space="preserve"> </w:t>
      </w:r>
      <w:del w:id="118" w:author=". ." w:date="2021-09-01T14:29:00Z">
        <w:r w:rsidRPr="007A7584" w:rsidDel="00DC3E49">
          <w:rPr>
            <w:rFonts w:ascii="Helvetica Neue" w:hAnsi="Helvetica Neue" w:cs="Arial"/>
            <w:sz w:val="18"/>
            <w:szCs w:val="18"/>
          </w:rPr>
          <w:delText xml:space="preserve">y </w:delText>
        </w:r>
      </w:del>
      <w:r w:rsidRPr="007A7584">
        <w:rPr>
          <w:rFonts w:ascii="Helvetica Neue" w:hAnsi="Helvetica Neue" w:cs="Arial"/>
          <w:sz w:val="18"/>
          <w:szCs w:val="18"/>
        </w:rPr>
        <w:t>acuerdos</w:t>
      </w:r>
      <w:ins w:id="119" w:author=". ." w:date="2021-09-01T14:29:00Z">
        <w:r w:rsidR="00DC3E49">
          <w:rPr>
            <w:rFonts w:ascii="Helvetica Neue" w:hAnsi="Helvetica Neue" w:cs="Arial"/>
            <w:sz w:val="18"/>
            <w:szCs w:val="18"/>
          </w:rPr>
          <w:t xml:space="preserve"> y actas suscritos</w:t>
        </w:r>
      </w:ins>
      <w:r w:rsidRPr="007A7584">
        <w:rPr>
          <w:rFonts w:ascii="Helvetica Neue" w:hAnsi="Helvetica Neue" w:cs="Arial"/>
          <w:sz w:val="18"/>
          <w:szCs w:val="18"/>
        </w:rPr>
        <w:t xml:space="preserve"> </w:t>
      </w:r>
      <w:bookmarkStart w:id="120" w:name="_GoBack"/>
      <w:bookmarkEnd w:id="120"/>
      <w:del w:id="121" w:author=". ." w:date="2021-09-01T14:29:00Z">
        <w:r w:rsidRPr="007A7584" w:rsidDel="00DC3E49">
          <w:rPr>
            <w:rFonts w:ascii="Helvetica Neue" w:hAnsi="Helvetica Neue" w:cs="Arial"/>
            <w:sz w:val="18"/>
            <w:szCs w:val="18"/>
          </w:rPr>
          <w:delText xml:space="preserve">que cuenten </w:delText>
        </w:r>
      </w:del>
      <w:r w:rsidRPr="007A7584">
        <w:rPr>
          <w:rFonts w:ascii="Helvetica Neue" w:hAnsi="Helvetica Neue" w:cs="Arial"/>
          <w:sz w:val="18"/>
          <w:szCs w:val="18"/>
        </w:rPr>
        <w:t>con Firma Electrónica producirán los mismos efectos que los presentados con firma autógrafa, toda vez que dichas firmas tienen la misma validez jurídica y, en consecuencia, tendrán el mismo valor probatorio que las disposiciones aplicables les otorguen.</w:t>
      </w:r>
    </w:p>
    <w:p w14:paraId="0AA77320" w14:textId="39EB36AA" w:rsidR="002E29FE" w:rsidRPr="007A7584" w:rsidRDefault="002E29FE" w:rsidP="007A7584">
      <w:pPr>
        <w:pStyle w:val="ListParagraph"/>
        <w:numPr>
          <w:ilvl w:val="0"/>
          <w:numId w:val="49"/>
        </w:numPr>
        <w:spacing w:line="360" w:lineRule="auto"/>
        <w:rPr>
          <w:rFonts w:ascii="Helvetica Neue" w:hAnsi="Helvetica Neue" w:cs="Arial"/>
          <w:sz w:val="18"/>
          <w:szCs w:val="18"/>
        </w:rPr>
      </w:pPr>
      <w:r w:rsidRPr="007A7584">
        <w:rPr>
          <w:rFonts w:ascii="Helvetica Neue" w:hAnsi="Helvetica Neue" w:cs="Arial"/>
          <w:sz w:val="18"/>
          <w:szCs w:val="18"/>
        </w:rPr>
        <w:t xml:space="preserve">El Secretario de Actas y los Consejeros suscribirán con su firma autógrafa dentro de los cinco días hábiles siguientes a su votación. </w:t>
      </w:r>
      <w:r w:rsidR="009E3E83" w:rsidRPr="007A7584">
        <w:rPr>
          <w:rFonts w:ascii="Helvetica Neue" w:hAnsi="Helvetica Neue" w:cs="Arial"/>
          <w:sz w:val="18"/>
          <w:szCs w:val="18"/>
        </w:rPr>
        <w:t>El Secretario</w:t>
      </w:r>
      <w:r w:rsidRPr="007A7584">
        <w:rPr>
          <w:rFonts w:ascii="Helvetica Neue" w:hAnsi="Helvetica Neue" w:cs="Arial"/>
          <w:sz w:val="18"/>
          <w:szCs w:val="18"/>
        </w:rPr>
        <w:t xml:space="preserve"> de Actas hará las gestiones necesarias para recabar las firmas de los consejeros. </w:t>
      </w:r>
    </w:p>
    <w:p w14:paraId="256075BF" w14:textId="65F3C123" w:rsidR="00A56851" w:rsidRDefault="00A56851" w:rsidP="00A56851">
      <w:pPr>
        <w:spacing w:line="360" w:lineRule="auto"/>
        <w:jc w:val="both"/>
        <w:rPr>
          <w:rFonts w:ascii="Helvetica Neue" w:hAnsi="Helvetica Neue" w:cs="Arial"/>
          <w:sz w:val="18"/>
          <w:szCs w:val="18"/>
        </w:rPr>
      </w:pPr>
    </w:p>
    <w:p w14:paraId="534552B3" w14:textId="2D2BE719" w:rsidR="007A7584" w:rsidRPr="007A7584" w:rsidRDefault="007A7584" w:rsidP="00A56851">
      <w:pPr>
        <w:spacing w:line="360" w:lineRule="auto"/>
        <w:jc w:val="both"/>
        <w:rPr>
          <w:rFonts w:ascii="Helvetica Neue" w:hAnsi="Helvetica Neue" w:cs="Arial"/>
          <w:b/>
          <w:bCs/>
          <w:sz w:val="18"/>
          <w:szCs w:val="18"/>
        </w:rPr>
      </w:pPr>
      <w:r w:rsidRPr="007A7584">
        <w:rPr>
          <w:rFonts w:ascii="Helvetica Neue" w:hAnsi="Helvetica Neue" w:cs="Arial"/>
          <w:b/>
          <w:bCs/>
          <w:sz w:val="18"/>
          <w:szCs w:val="18"/>
        </w:rPr>
        <w:t>CUADRAG</w:t>
      </w:r>
      <w:r>
        <w:rPr>
          <w:rFonts w:ascii="Helvetica Neue" w:hAnsi="Helvetica Neue" w:cs="Arial"/>
          <w:b/>
          <w:bCs/>
          <w:sz w:val="18"/>
          <w:szCs w:val="18"/>
        </w:rPr>
        <w:t>É</w:t>
      </w:r>
      <w:r w:rsidRPr="007A7584">
        <w:rPr>
          <w:rFonts w:ascii="Helvetica Neue" w:hAnsi="Helvetica Neue" w:cs="Arial"/>
          <w:b/>
          <w:bCs/>
          <w:sz w:val="18"/>
          <w:szCs w:val="18"/>
        </w:rPr>
        <w:t>SIMO NOVENO</w:t>
      </w:r>
    </w:p>
    <w:p w14:paraId="555CDE41"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Proceso de notificación de los acuerdos y seguimiento de los acuerdos.</w:t>
      </w:r>
    </w:p>
    <w:p w14:paraId="66C7397B" w14:textId="0D17CD89" w:rsidR="002E29FE" w:rsidRPr="002C5908" w:rsidRDefault="009E3E83" w:rsidP="002C5908">
      <w:pPr>
        <w:pStyle w:val="ListParagraph"/>
        <w:numPr>
          <w:ilvl w:val="0"/>
          <w:numId w:val="51"/>
        </w:numPr>
        <w:spacing w:line="360" w:lineRule="auto"/>
        <w:rPr>
          <w:rFonts w:ascii="Helvetica Neue" w:hAnsi="Helvetica Neue" w:cs="Arial"/>
          <w:sz w:val="18"/>
          <w:szCs w:val="18"/>
        </w:rPr>
      </w:pPr>
      <w:r>
        <w:rPr>
          <w:rFonts w:ascii="Helvetica Neue" w:hAnsi="Helvetica Neue" w:cs="Arial"/>
          <w:sz w:val="18"/>
          <w:szCs w:val="18"/>
        </w:rPr>
        <w:t>El Secretario</w:t>
      </w:r>
      <w:r w:rsidR="002E29FE" w:rsidRPr="002C5908">
        <w:rPr>
          <w:rFonts w:ascii="Helvetica Neue" w:hAnsi="Helvetica Neue" w:cs="Arial"/>
          <w:sz w:val="18"/>
          <w:szCs w:val="18"/>
        </w:rPr>
        <w:t xml:space="preserve"> de Actas notificará los acuerdos emitidos por el Consejo Directivo, </w:t>
      </w:r>
      <w:commentRangeStart w:id="122"/>
      <w:r w:rsidR="002E29FE" w:rsidRPr="002C5908">
        <w:rPr>
          <w:rFonts w:ascii="Helvetica Neue" w:hAnsi="Helvetica Neue" w:cs="Arial"/>
          <w:sz w:val="18"/>
          <w:szCs w:val="18"/>
        </w:rPr>
        <w:t>dentro de los 8 días hábiles siguientes a partir de la fecha en que hayan sido aprobados.</w:t>
      </w:r>
      <w:commentRangeEnd w:id="122"/>
      <w:r w:rsidR="00F94EDF">
        <w:rPr>
          <w:rStyle w:val="CommentReference"/>
        </w:rPr>
        <w:commentReference w:id="122"/>
      </w:r>
    </w:p>
    <w:p w14:paraId="03F503AC" w14:textId="3066F868" w:rsidR="002E29FE" w:rsidRPr="002C5908" w:rsidRDefault="009E3E83" w:rsidP="002C5908">
      <w:pPr>
        <w:pStyle w:val="ListParagraph"/>
        <w:numPr>
          <w:ilvl w:val="0"/>
          <w:numId w:val="51"/>
        </w:numPr>
        <w:spacing w:line="360" w:lineRule="auto"/>
        <w:rPr>
          <w:rFonts w:ascii="Helvetica Neue" w:hAnsi="Helvetica Neue" w:cs="Arial"/>
          <w:sz w:val="18"/>
          <w:szCs w:val="18"/>
        </w:rPr>
      </w:pPr>
      <w:r>
        <w:rPr>
          <w:rFonts w:ascii="Helvetica Neue" w:hAnsi="Helvetica Neue" w:cs="Arial"/>
          <w:sz w:val="18"/>
          <w:szCs w:val="18"/>
        </w:rPr>
        <w:t>El Secretario</w:t>
      </w:r>
      <w:r w:rsidR="002E29FE" w:rsidRPr="002C5908">
        <w:rPr>
          <w:rFonts w:ascii="Helvetica Neue" w:hAnsi="Helvetica Neue" w:cs="Arial"/>
          <w:sz w:val="18"/>
          <w:szCs w:val="18"/>
        </w:rPr>
        <w:t xml:space="preserve"> de Actas verificará el cumplimiento de los acuerdos aprobados por el Consejo Directivo, y presentará sus informes cuando el Presidente del Consejo se lo requiera. </w:t>
      </w:r>
    </w:p>
    <w:p w14:paraId="699A84BF" w14:textId="77777777" w:rsidR="002E29FE" w:rsidRPr="002E29FE" w:rsidRDefault="002E29FE" w:rsidP="002E29FE">
      <w:pPr>
        <w:spacing w:line="360" w:lineRule="auto"/>
        <w:jc w:val="both"/>
        <w:rPr>
          <w:rFonts w:ascii="Helvetica Neue" w:hAnsi="Helvetica Neue" w:cs="Arial"/>
          <w:sz w:val="18"/>
          <w:szCs w:val="18"/>
        </w:rPr>
      </w:pPr>
    </w:p>
    <w:p w14:paraId="67E3741E" w14:textId="5A6FD11E"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QUINCUAGÉSIMO</w:t>
      </w:r>
      <w:r w:rsidR="007A7584">
        <w:rPr>
          <w:rFonts w:ascii="Helvetica Neue" w:hAnsi="Helvetica Neue" w:cs="Arial"/>
          <w:b/>
          <w:sz w:val="18"/>
          <w:szCs w:val="18"/>
        </w:rPr>
        <w:t>.</w:t>
      </w:r>
    </w:p>
    <w:p w14:paraId="1BEA8FD9"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Publicación de resoluciones y acuerdos</w:t>
      </w:r>
    </w:p>
    <w:p w14:paraId="109D2F5B" w14:textId="77777777" w:rsidR="002E29FE" w:rsidRPr="002C5908" w:rsidRDefault="002E29FE" w:rsidP="002C5908">
      <w:pPr>
        <w:pStyle w:val="ListParagraph"/>
        <w:numPr>
          <w:ilvl w:val="0"/>
          <w:numId w:val="52"/>
        </w:numPr>
        <w:spacing w:line="360" w:lineRule="auto"/>
        <w:rPr>
          <w:rFonts w:ascii="Helvetica Neue" w:hAnsi="Helvetica Neue" w:cs="Arial"/>
          <w:sz w:val="18"/>
          <w:szCs w:val="18"/>
        </w:rPr>
      </w:pPr>
      <w:r w:rsidRPr="002C5908">
        <w:rPr>
          <w:rFonts w:ascii="Helvetica Neue" w:hAnsi="Helvetica Neue" w:cs="Arial"/>
          <w:sz w:val="18"/>
          <w:szCs w:val="18"/>
        </w:rPr>
        <w:t>Los expedientes y las actas resolutivas se considerarán públicos, asegurando que la información reservada o confidencial se mantenga con tal carácter.</w:t>
      </w:r>
    </w:p>
    <w:p w14:paraId="792E8062" w14:textId="77777777" w:rsidR="002E29FE" w:rsidRPr="002C5908" w:rsidRDefault="002E29FE" w:rsidP="002C5908">
      <w:pPr>
        <w:pStyle w:val="ListParagraph"/>
        <w:numPr>
          <w:ilvl w:val="0"/>
          <w:numId w:val="52"/>
        </w:numPr>
        <w:spacing w:line="360" w:lineRule="auto"/>
        <w:rPr>
          <w:rFonts w:ascii="Helvetica Neue" w:hAnsi="Helvetica Neue" w:cs="Arial"/>
          <w:sz w:val="18"/>
          <w:szCs w:val="18"/>
        </w:rPr>
      </w:pPr>
      <w:r w:rsidRPr="002C5908">
        <w:rPr>
          <w:rFonts w:ascii="Helvetica Neue" w:hAnsi="Helvetica Neue" w:cs="Arial"/>
          <w:sz w:val="18"/>
          <w:szCs w:val="18"/>
        </w:rPr>
        <w:t>Los acuerdos del Consejo Directivo, incluidas las actas de las sesiones, se publicarán en el sitio de Internet del Instituto, a más tardar veinte días después de aprobados.</w:t>
      </w:r>
    </w:p>
    <w:p w14:paraId="08003700" w14:textId="39CFBCD9" w:rsidR="002E29FE" w:rsidRPr="002C5908" w:rsidRDefault="002E29FE" w:rsidP="002C5908">
      <w:pPr>
        <w:pStyle w:val="ListParagraph"/>
        <w:numPr>
          <w:ilvl w:val="0"/>
          <w:numId w:val="52"/>
        </w:numPr>
        <w:spacing w:line="360" w:lineRule="auto"/>
        <w:rPr>
          <w:rFonts w:ascii="Helvetica Neue" w:hAnsi="Helvetica Neue" w:cs="Arial"/>
          <w:sz w:val="18"/>
          <w:szCs w:val="18"/>
        </w:rPr>
      </w:pPr>
      <w:r w:rsidRPr="002C5908">
        <w:rPr>
          <w:rFonts w:ascii="Helvetica Neue" w:hAnsi="Helvetica Neue" w:cs="Arial"/>
          <w:sz w:val="18"/>
          <w:szCs w:val="18"/>
        </w:rPr>
        <w:t xml:space="preserve">En el caso de los acuerdos que deban publicarse en el Diario Oficial de la Federación y respecto de los cuales algún </w:t>
      </w:r>
      <w:r w:rsidR="009E3E83">
        <w:rPr>
          <w:rFonts w:ascii="Helvetica Neue" w:hAnsi="Helvetica Neue" w:cs="Arial"/>
          <w:sz w:val="18"/>
          <w:szCs w:val="18"/>
        </w:rPr>
        <w:t>Consejero</w:t>
      </w:r>
      <w:r w:rsidRPr="002C5908">
        <w:rPr>
          <w:rFonts w:ascii="Helvetica Neue" w:hAnsi="Helvetica Neue" w:cs="Arial"/>
          <w:sz w:val="18"/>
          <w:szCs w:val="18"/>
        </w:rPr>
        <w:t xml:space="preserve"> haya emitido algún voto, no será necesario adjuntar éste al acuerdo para su publicación.</w:t>
      </w:r>
    </w:p>
    <w:p w14:paraId="73D5C755" w14:textId="77777777" w:rsidR="002C5908" w:rsidRDefault="002C5908" w:rsidP="002C5908">
      <w:pPr>
        <w:spacing w:line="360" w:lineRule="auto"/>
        <w:jc w:val="center"/>
        <w:rPr>
          <w:rFonts w:ascii="Helvetica Neue" w:hAnsi="Helvetica Neue" w:cs="Arial"/>
          <w:b/>
          <w:sz w:val="18"/>
          <w:szCs w:val="18"/>
        </w:rPr>
      </w:pPr>
    </w:p>
    <w:p w14:paraId="0B4AB72C"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CAPÍTULO XII</w:t>
      </w:r>
    </w:p>
    <w:p w14:paraId="4C61C0FD" w14:textId="77777777" w:rsidR="002E29FE" w:rsidRPr="002C5908" w:rsidRDefault="002E29FE" w:rsidP="002C5908">
      <w:pPr>
        <w:spacing w:line="360" w:lineRule="auto"/>
        <w:jc w:val="center"/>
        <w:rPr>
          <w:rFonts w:ascii="Helvetica Neue" w:hAnsi="Helvetica Neue" w:cs="Arial"/>
          <w:b/>
          <w:sz w:val="18"/>
          <w:szCs w:val="18"/>
        </w:rPr>
      </w:pPr>
      <w:r w:rsidRPr="002C5908">
        <w:rPr>
          <w:rFonts w:ascii="Helvetica Neue" w:hAnsi="Helvetica Neue" w:cs="Arial"/>
          <w:b/>
          <w:sz w:val="18"/>
          <w:szCs w:val="18"/>
        </w:rPr>
        <w:t>DE LA INTERPRETACIÓN Y MODIFICACIÓN DEL REGLAMENTO</w:t>
      </w:r>
    </w:p>
    <w:p w14:paraId="5D3597FA" w14:textId="77777777" w:rsidR="002E29FE" w:rsidRPr="002E29FE" w:rsidRDefault="002E29FE" w:rsidP="002E29FE">
      <w:pPr>
        <w:spacing w:line="360" w:lineRule="auto"/>
        <w:jc w:val="both"/>
        <w:rPr>
          <w:rFonts w:ascii="Helvetica Neue" w:hAnsi="Helvetica Neue" w:cs="Arial"/>
          <w:sz w:val="18"/>
          <w:szCs w:val="18"/>
        </w:rPr>
      </w:pPr>
    </w:p>
    <w:p w14:paraId="6C144B80" w14:textId="41720ECE"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 xml:space="preserve">QUINCUAGÉSIMO </w:t>
      </w:r>
      <w:r w:rsidR="007A7584">
        <w:rPr>
          <w:rFonts w:ascii="Helvetica Neue" w:hAnsi="Helvetica Neue" w:cs="Arial"/>
          <w:b/>
          <w:sz w:val="18"/>
          <w:szCs w:val="18"/>
        </w:rPr>
        <w:t>PRIMERO</w:t>
      </w:r>
      <w:r w:rsidR="00A56851">
        <w:rPr>
          <w:rFonts w:ascii="Helvetica Neue" w:hAnsi="Helvetica Neue" w:cs="Arial"/>
          <w:b/>
          <w:sz w:val="18"/>
          <w:szCs w:val="18"/>
        </w:rPr>
        <w:t>.</w:t>
      </w:r>
    </w:p>
    <w:p w14:paraId="61A16D1A"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Interpretación del reglamento</w:t>
      </w:r>
    </w:p>
    <w:p w14:paraId="08E3652D" w14:textId="5727CEB3" w:rsid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Cualquier asunto no previsto o sujeto a interpretación en el presente Reglamento será resuelto por la mayoría del Consejo Directivo</w:t>
      </w:r>
      <w:r w:rsidR="007A7584">
        <w:rPr>
          <w:rFonts w:ascii="Helvetica Neue" w:hAnsi="Helvetica Neue" w:cs="Arial"/>
          <w:sz w:val="18"/>
          <w:szCs w:val="18"/>
        </w:rPr>
        <w:t>, con apego a lo establecido por la Ley.</w:t>
      </w:r>
    </w:p>
    <w:p w14:paraId="6B4D05D5" w14:textId="77777777" w:rsidR="002C5908" w:rsidRPr="002E29FE" w:rsidRDefault="002C5908" w:rsidP="002E29FE">
      <w:pPr>
        <w:spacing w:line="360" w:lineRule="auto"/>
        <w:jc w:val="both"/>
        <w:rPr>
          <w:rFonts w:ascii="Helvetica Neue" w:hAnsi="Helvetica Neue" w:cs="Arial"/>
          <w:sz w:val="18"/>
          <w:szCs w:val="18"/>
        </w:rPr>
      </w:pPr>
    </w:p>
    <w:p w14:paraId="16AD23F3" w14:textId="639B87B1"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 xml:space="preserve">QUINCUAGÉSIMO </w:t>
      </w:r>
      <w:r w:rsidR="007A7584">
        <w:rPr>
          <w:rFonts w:ascii="Helvetica Neue" w:hAnsi="Helvetica Neue" w:cs="Arial"/>
          <w:b/>
          <w:sz w:val="18"/>
          <w:szCs w:val="18"/>
        </w:rPr>
        <w:t>SEGUNDO</w:t>
      </w:r>
      <w:r w:rsidR="00A56851">
        <w:rPr>
          <w:rFonts w:ascii="Helvetica Neue" w:hAnsi="Helvetica Neue" w:cs="Arial"/>
          <w:b/>
          <w:sz w:val="18"/>
          <w:szCs w:val="18"/>
        </w:rPr>
        <w:t>.</w:t>
      </w:r>
    </w:p>
    <w:p w14:paraId="0B48E863" w14:textId="77777777" w:rsidR="002E29FE" w:rsidRPr="002C5908" w:rsidRDefault="002E29FE" w:rsidP="002E29FE">
      <w:pPr>
        <w:spacing w:line="360" w:lineRule="auto"/>
        <w:jc w:val="both"/>
        <w:rPr>
          <w:rFonts w:ascii="Helvetica Neue" w:hAnsi="Helvetica Neue" w:cs="Arial"/>
          <w:b/>
          <w:sz w:val="18"/>
          <w:szCs w:val="18"/>
        </w:rPr>
      </w:pPr>
      <w:r w:rsidRPr="002C5908">
        <w:rPr>
          <w:rFonts w:ascii="Helvetica Neue" w:hAnsi="Helvetica Neue" w:cs="Arial"/>
          <w:b/>
          <w:sz w:val="18"/>
          <w:szCs w:val="18"/>
        </w:rPr>
        <w:t>Modificación del reglamento</w:t>
      </w:r>
    </w:p>
    <w:p w14:paraId="0707DFE8" w14:textId="77777777" w:rsidR="002E29FE" w:rsidRPr="002E29FE" w:rsidRDefault="002E29FE" w:rsidP="002E29FE">
      <w:pPr>
        <w:spacing w:line="360" w:lineRule="auto"/>
        <w:jc w:val="both"/>
        <w:rPr>
          <w:rFonts w:ascii="Helvetica Neue" w:hAnsi="Helvetica Neue" w:cs="Arial"/>
          <w:sz w:val="18"/>
          <w:szCs w:val="18"/>
        </w:rPr>
      </w:pPr>
      <w:r w:rsidRPr="002E29FE">
        <w:rPr>
          <w:rFonts w:ascii="Helvetica Neue" w:hAnsi="Helvetica Neue" w:cs="Arial"/>
          <w:sz w:val="18"/>
          <w:szCs w:val="18"/>
        </w:rPr>
        <w:t>El presente reglamento podrá modificarse mediante acuerdo del Consejo Directivo de este Instituto, cuando así                                lo considere conveniente.</w:t>
      </w:r>
    </w:p>
    <w:p w14:paraId="542574C3" w14:textId="77777777" w:rsidR="002E29FE" w:rsidRPr="002E29FE" w:rsidRDefault="002E29FE" w:rsidP="002E29FE">
      <w:pPr>
        <w:spacing w:line="360" w:lineRule="auto"/>
        <w:jc w:val="both"/>
        <w:rPr>
          <w:rFonts w:ascii="Helvetica Neue" w:hAnsi="Helvetica Neue" w:cs="Arial"/>
          <w:sz w:val="18"/>
          <w:szCs w:val="18"/>
        </w:rPr>
      </w:pPr>
    </w:p>
    <w:p w14:paraId="3BFD407F" w14:textId="77777777" w:rsidR="002E29FE" w:rsidRPr="002E29FE" w:rsidRDefault="002E29FE" w:rsidP="002E29FE">
      <w:pPr>
        <w:spacing w:line="360" w:lineRule="auto"/>
        <w:jc w:val="both"/>
        <w:rPr>
          <w:rFonts w:ascii="Helvetica Neue" w:hAnsi="Helvetica Neue" w:cs="Arial"/>
          <w:sz w:val="18"/>
          <w:szCs w:val="18"/>
        </w:rPr>
      </w:pPr>
    </w:p>
    <w:p w14:paraId="7DA011F0" w14:textId="77777777" w:rsidR="00E1031A" w:rsidRPr="002E29FE" w:rsidRDefault="00E1031A" w:rsidP="002E29FE">
      <w:pPr>
        <w:spacing w:line="360" w:lineRule="auto"/>
        <w:jc w:val="both"/>
        <w:rPr>
          <w:rFonts w:ascii="Helvetica Neue" w:hAnsi="Helvetica Neue" w:cs="Arial"/>
          <w:sz w:val="18"/>
          <w:szCs w:val="18"/>
        </w:rPr>
      </w:pPr>
    </w:p>
    <w:sectPr w:rsidR="00E1031A" w:rsidRPr="002E29FE" w:rsidSect="00830805">
      <w:pgSz w:w="12240" w:h="15840"/>
      <w:pgMar w:top="1418" w:right="1560" w:bottom="1134" w:left="156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uario" w:date="2021-08-17T14:57:00Z" w:initials="U">
    <w:p w14:paraId="43D1A793" w14:textId="44D5A8F4" w:rsidR="00DC3E49" w:rsidRDefault="00DC3E49">
      <w:pPr>
        <w:pStyle w:val="CommentText"/>
      </w:pPr>
      <w:r>
        <w:rPr>
          <w:rStyle w:val="CommentReference"/>
        </w:rPr>
        <w:annotationRef/>
      </w:r>
      <w:r>
        <w:t xml:space="preserve">Se considera necesario se revise a profundidad, existen contradicciones en el documento en varios apartados, en los cuales se dice una cosa y posteriormente cambia el sentido. </w:t>
      </w:r>
      <w:r>
        <w:br/>
      </w:r>
      <w:r>
        <w:br/>
        <w:t xml:space="preserve">Además, se sugeriría ordenar los asuntos que se tratan, se repente se vuelve repetitivo, en varias partes del documento. </w:t>
      </w:r>
    </w:p>
  </w:comment>
  <w:comment w:id="2" w:author="Usuario" w:date="2021-08-09T17:59:00Z" w:initials="U">
    <w:p w14:paraId="02F8CE9D" w14:textId="04C68167" w:rsidR="00DC3E49" w:rsidRDefault="00DC3E49">
      <w:pPr>
        <w:pStyle w:val="CommentText"/>
      </w:pPr>
      <w:r>
        <w:rPr>
          <w:rStyle w:val="CommentReference"/>
        </w:rPr>
        <w:annotationRef/>
      </w:r>
      <w:r>
        <w:t xml:space="preserve">Se considera que no se cumple con lo establecido por esta fracción, toda vez que no lo expedirá el ejecutivo del Estado. </w:t>
      </w:r>
    </w:p>
  </w:comment>
  <w:comment w:id="3" w:author="Usuario" w:date="2021-08-10T09:42:00Z" w:initials="U">
    <w:p w14:paraId="2F888EF9" w14:textId="37338C8E" w:rsidR="00DC3E49" w:rsidRDefault="00DC3E49">
      <w:pPr>
        <w:pStyle w:val="CommentText"/>
      </w:pPr>
      <w:r>
        <w:rPr>
          <w:rStyle w:val="CommentReference"/>
        </w:rPr>
        <w:annotationRef/>
      </w:r>
      <w:r>
        <w:t xml:space="preserve">A considerar, no creo que el Consejo Directivo pueda establecerse como estructura administrativa del Instituto. </w:t>
      </w:r>
    </w:p>
  </w:comment>
  <w:comment w:id="4" w:author="Usuario" w:date="2021-08-09T18:10:00Z" w:initials="U">
    <w:p w14:paraId="28B209B6" w14:textId="4DF59A68" w:rsidR="00DC3E49" w:rsidRDefault="00DC3E49">
      <w:pPr>
        <w:pStyle w:val="CommentText"/>
      </w:pPr>
      <w:r>
        <w:rPr>
          <w:rStyle w:val="CommentReference"/>
        </w:rPr>
        <w:annotationRef/>
      </w:r>
      <w:r>
        <w:t xml:space="preserve"> Hace referencia a que el Consejo Directivo tendrá la atribución de Aprobar la estructura Orgánica básica del Instituto, mediante la expedición del Reglamento Interno del Instituto. </w:t>
      </w:r>
      <w:r>
        <w:br/>
      </w:r>
      <w:r>
        <w:br/>
        <w:t xml:space="preserve">1. La existencia del Consejo, fue creada a través de la Ley que expidió en Congreso del Estado. </w:t>
      </w:r>
      <w:r>
        <w:br/>
        <w:t xml:space="preserve">2. Los miembros del Consejo, a vienen designados, no se aprueban por el mismo Consejo. </w:t>
      </w:r>
      <w:r>
        <w:br/>
        <w:t>3. Hace referencia a un Reglamento Interno, y este no lo es.</w:t>
      </w:r>
    </w:p>
  </w:comment>
  <w:comment w:id="5" w:author="Usuario" w:date="2021-08-10T09:50:00Z" w:initials="U">
    <w:p w14:paraId="483A47C8" w14:textId="40BFC036" w:rsidR="00DC3E49" w:rsidRDefault="00DC3E49">
      <w:pPr>
        <w:pStyle w:val="CommentText"/>
      </w:pPr>
      <w:r>
        <w:rPr>
          <w:rStyle w:val="CommentReference"/>
        </w:rPr>
        <w:annotationRef/>
      </w:r>
      <w:r>
        <w:t>ídem</w:t>
      </w:r>
    </w:p>
  </w:comment>
  <w:comment w:id="6" w:author="Usuario" w:date="2021-08-10T09:51:00Z" w:initials="U">
    <w:p w14:paraId="173D9BDF" w14:textId="2698C6C7" w:rsidR="00DC3E49" w:rsidRDefault="00DC3E49">
      <w:pPr>
        <w:pStyle w:val="CommentText"/>
      </w:pPr>
      <w:r>
        <w:rPr>
          <w:rStyle w:val="CommentReference"/>
        </w:rPr>
        <w:annotationRef/>
      </w:r>
      <w:r>
        <w:t xml:space="preserve">Revisar, no considero que este reglamento lo deba de expedir el ejecutivo del estado. </w:t>
      </w:r>
      <w:r>
        <w:br/>
      </w:r>
      <w:r>
        <w:br/>
      </w:r>
    </w:p>
  </w:comment>
  <w:comment w:id="8" w:author="Usuario" w:date="2021-08-10T10:33:00Z" w:initials="U">
    <w:p w14:paraId="2DD05EAA" w14:textId="6D5E8928" w:rsidR="00DC3E49" w:rsidRDefault="00DC3E49">
      <w:pPr>
        <w:pStyle w:val="CommentText"/>
      </w:pPr>
      <w:r>
        <w:rPr>
          <w:rStyle w:val="CommentReference"/>
        </w:rPr>
        <w:annotationRef/>
      </w:r>
      <w:r>
        <w:t xml:space="preserve">Aconsejaría acomodar por orden alfabético estas definiciones.  </w:t>
      </w:r>
    </w:p>
  </w:comment>
  <w:comment w:id="9" w:author="Usuario" w:date="2021-08-10T10:01:00Z" w:initials="U">
    <w:p w14:paraId="08C4E7CF" w14:textId="364F9876" w:rsidR="00DC3E49" w:rsidRDefault="00DC3E49">
      <w:pPr>
        <w:pStyle w:val="CommentText"/>
      </w:pPr>
      <w:r>
        <w:rPr>
          <w:rStyle w:val="CommentReference"/>
        </w:rPr>
        <w:annotationRef/>
      </w:r>
      <w:hyperlink r:id="rId1" w:anchor=":~:text=Se%20entiende%20por%20engrose%20el,Corte%20de%20Justicia%20de%20la" w:history="1">
        <w:r w:rsidRPr="00F547A2">
          <w:rPr>
            <w:rStyle w:val="Hyperlink"/>
          </w:rPr>
          <w:t>https://www.scjn.gob.mx/cronicas-del-pleno-y-de-las-salas/enlaces-mayor-informaci%C3%B3n#:~:text=Se%20entiende%20por%20engrose%20el,Corte%20de%20Justicia%20de%20la</w:t>
        </w:r>
      </w:hyperlink>
      <w:r>
        <w:br/>
      </w:r>
      <w:r>
        <w:br/>
        <w:t>Definición de engrose de la SCJN</w:t>
      </w:r>
    </w:p>
  </w:comment>
  <w:comment w:id="10" w:author="Usuario" w:date="2021-08-12T12:56:00Z" w:initials="U">
    <w:p w14:paraId="2D725739" w14:textId="12BACB71" w:rsidR="00DC3E49" w:rsidRDefault="00DC3E49">
      <w:pPr>
        <w:pStyle w:val="CommentText"/>
      </w:pPr>
      <w:r>
        <w:rPr>
          <w:rStyle w:val="CommentReference"/>
        </w:rPr>
        <w:annotationRef/>
      </w:r>
      <w:r>
        <w:t xml:space="preserve">Recurso de revisión sobre qué? Considero que esto no deba de estar aquí, máxime que en el apartado de impedimento no se menciona nada al respecto… </w:t>
      </w:r>
    </w:p>
  </w:comment>
  <w:comment w:id="26" w:author="Usuario" w:date="2021-08-10T10:15:00Z" w:initials="U">
    <w:p w14:paraId="78221D00" w14:textId="498861E8" w:rsidR="00DC3E49" w:rsidRDefault="00DC3E49">
      <w:pPr>
        <w:pStyle w:val="CommentText"/>
      </w:pPr>
      <w:r>
        <w:rPr>
          <w:rStyle w:val="CommentReference"/>
        </w:rPr>
        <w:annotationRef/>
      </w:r>
      <w:r>
        <w:t xml:space="preserve">Considero que este apartado no debería de estar aquí. </w:t>
      </w:r>
    </w:p>
  </w:comment>
  <w:comment w:id="27" w:author="Usuario" w:date="2021-08-10T10:26:00Z" w:initials="U">
    <w:p w14:paraId="3A438307" w14:textId="2FC0F7A7" w:rsidR="00DC3E49" w:rsidRPr="0062333B" w:rsidRDefault="00DC3E49">
      <w:pPr>
        <w:pStyle w:val="CommentText"/>
        <w:rPr>
          <w:b/>
        </w:rPr>
      </w:pPr>
      <w:r>
        <w:rPr>
          <w:rStyle w:val="CommentReference"/>
        </w:rPr>
        <w:annotationRef/>
      </w:r>
      <w:r>
        <w:t xml:space="preserve">Entonces, atendiendo a la definición de MOCIÓN, es posible determinar la improcedencia del uso de la voz por parte de un consejero. </w:t>
      </w:r>
      <w:r>
        <w:br/>
      </w:r>
      <w:r>
        <w:br/>
      </w:r>
      <w:r>
        <w:br/>
      </w:r>
      <w:r w:rsidRPr="0062333B">
        <w:rPr>
          <w:rFonts w:ascii="Helvetica Neue" w:hAnsi="Helvetica Neue" w:cs="Arial"/>
          <w:b/>
          <w:sz w:val="18"/>
          <w:szCs w:val="18"/>
        </w:rPr>
        <w:t>Proposición que hace un Consejero durante la sesión del Consejo Directivo a otro Consejero en el uso de la palabra</w:t>
      </w:r>
    </w:p>
  </w:comment>
  <w:comment w:id="28" w:author="Usuario" w:date="2021-08-10T10:35:00Z" w:initials="U">
    <w:p w14:paraId="609C4B71" w14:textId="6E94D3C7" w:rsidR="00DC3E49" w:rsidRDefault="00DC3E49">
      <w:pPr>
        <w:pStyle w:val="CommentText"/>
      </w:pPr>
      <w:r>
        <w:rPr>
          <w:rStyle w:val="CommentReference"/>
        </w:rPr>
        <w:annotationRef/>
      </w:r>
      <w:r>
        <w:rPr>
          <w:rFonts w:ascii="Helvetica Neue" w:hAnsi="Helvetica Neue" w:cs="Arial"/>
          <w:sz w:val="18"/>
          <w:szCs w:val="18"/>
        </w:rPr>
        <w:t xml:space="preserve">Dejaría como establece la definición, es decir, cuando sea solicitada por alguna persona con interés jurídico en algún medio de impugnación o acuerdo. </w:t>
      </w:r>
      <w:r>
        <w:rPr>
          <w:rFonts w:ascii="Helvetica Neue" w:hAnsi="Helvetica Neue" w:cs="Arial"/>
          <w:sz w:val="18"/>
          <w:szCs w:val="18"/>
        </w:rPr>
        <w:br/>
      </w:r>
      <w:r>
        <w:rPr>
          <w:rFonts w:ascii="Helvetica Neue" w:hAnsi="Helvetica Neue" w:cs="Arial"/>
          <w:sz w:val="18"/>
          <w:szCs w:val="18"/>
        </w:rPr>
        <w:br/>
      </w:r>
      <w:r>
        <w:rPr>
          <w:rFonts w:ascii="Helvetica Neue" w:hAnsi="Helvetica Neue" w:cs="Arial"/>
          <w:sz w:val="18"/>
          <w:szCs w:val="18"/>
        </w:rPr>
        <w:br/>
        <w:t xml:space="preserve">O en su caso cambiar la definición. </w:t>
      </w:r>
      <w:r>
        <w:rPr>
          <w:rFonts w:ascii="Helvetica Neue" w:hAnsi="Helvetica Neue" w:cs="Arial"/>
          <w:sz w:val="18"/>
          <w:szCs w:val="18"/>
        </w:rPr>
        <w:br/>
      </w:r>
      <w:r>
        <w:rPr>
          <w:rFonts w:ascii="Helvetica Neue" w:hAnsi="Helvetica Neue" w:cs="Arial"/>
          <w:sz w:val="18"/>
          <w:szCs w:val="18"/>
        </w:rPr>
        <w:br/>
      </w:r>
    </w:p>
  </w:comment>
  <w:comment w:id="31" w:author="Usuario" w:date="2021-08-10T11:00:00Z" w:initials="U">
    <w:p w14:paraId="7898C167" w14:textId="71960067" w:rsidR="00DC3E49" w:rsidRDefault="00DC3E49">
      <w:pPr>
        <w:pStyle w:val="CommentText"/>
      </w:pPr>
      <w:r>
        <w:rPr>
          <w:rStyle w:val="CommentReference"/>
        </w:rPr>
        <w:annotationRef/>
      </w:r>
      <w:r>
        <w:t xml:space="preserve">Lineamientos o reglamento? Revisar la redacción general de todo el documento. </w:t>
      </w:r>
    </w:p>
  </w:comment>
  <w:comment w:id="32" w:author="Usuario" w:date="2021-08-10T11:05:00Z" w:initials="U">
    <w:p w14:paraId="33692A50" w14:textId="7D956565" w:rsidR="00DC3E49" w:rsidRDefault="00DC3E49">
      <w:pPr>
        <w:pStyle w:val="CommentText"/>
      </w:pPr>
      <w:r>
        <w:rPr>
          <w:rStyle w:val="CommentReference"/>
        </w:rPr>
        <w:annotationRef/>
      </w:r>
      <w:r>
        <w:t xml:space="preserve">Revisar las diferencias entre Impedimento y excusa, conforme a la definición establecida en líneas precedentes. </w:t>
      </w:r>
    </w:p>
  </w:comment>
  <w:comment w:id="33" w:author="Usuario" w:date="2021-08-10T11:07:00Z" w:initials="U">
    <w:p w14:paraId="675FC6DB" w14:textId="598FC9B5" w:rsidR="00DC3E49" w:rsidRDefault="00DC3E49">
      <w:pPr>
        <w:pStyle w:val="CommentText"/>
      </w:pPr>
      <w:r>
        <w:rPr>
          <w:rStyle w:val="CommentReference"/>
        </w:rPr>
        <w:annotationRef/>
      </w:r>
      <w:r>
        <w:t xml:space="preserve">Revisar conforme al comentario insertado en el punto 5 del artículo 4. </w:t>
      </w:r>
    </w:p>
  </w:comment>
  <w:comment w:id="34" w:author="Usuario" w:date="2021-08-10T11:09:00Z" w:initials="U">
    <w:p w14:paraId="7C3A184A" w14:textId="65E529F1" w:rsidR="00DC3E49" w:rsidRDefault="00DC3E49">
      <w:pPr>
        <w:pStyle w:val="CommentText"/>
      </w:pPr>
      <w:r>
        <w:rPr>
          <w:rStyle w:val="CommentReference"/>
        </w:rPr>
        <w:annotationRef/>
      </w:r>
      <w:r>
        <w:t xml:space="preserve">Conforme la Ley, solo el otro representante del Gobierno del Estado puede realizar esto. </w:t>
      </w:r>
    </w:p>
  </w:comment>
  <w:comment w:id="42" w:author="Usuario" w:date="2021-08-11T17:22:00Z" w:initials="U">
    <w:p w14:paraId="34DDC7F2" w14:textId="328D3BED" w:rsidR="00DC3E49" w:rsidRDefault="00DC3E49">
      <w:pPr>
        <w:pStyle w:val="CommentText"/>
      </w:pPr>
      <w:r>
        <w:rPr>
          <w:rStyle w:val="CommentReference"/>
        </w:rPr>
        <w:annotationRef/>
      </w:r>
      <w:r>
        <w:t>Similar a la 15</w:t>
      </w:r>
    </w:p>
  </w:comment>
  <w:comment w:id="44" w:author="Usuario" w:date="2021-08-11T17:23:00Z" w:initials="U">
    <w:p w14:paraId="6F40B841" w14:textId="4297005F" w:rsidR="00DC3E49" w:rsidRDefault="00DC3E49">
      <w:pPr>
        <w:pStyle w:val="CommentText"/>
      </w:pPr>
      <w:r>
        <w:rPr>
          <w:rStyle w:val="CommentReference"/>
        </w:rPr>
        <w:annotationRef/>
      </w:r>
      <w:r>
        <w:t xml:space="preserve">20 y 21 muy similares. </w:t>
      </w:r>
    </w:p>
  </w:comment>
  <w:comment w:id="46" w:author="Usuario" w:date="2021-08-11T17:30:00Z" w:initials="U">
    <w:p w14:paraId="277D2DD1" w14:textId="2420AD01" w:rsidR="00DC3E49" w:rsidRDefault="00DC3E49" w:rsidP="008C1106">
      <w:pPr>
        <w:pStyle w:val="Default"/>
        <w:rPr>
          <w:sz w:val="19"/>
          <w:szCs w:val="19"/>
        </w:rPr>
      </w:pPr>
      <w:r>
        <w:rPr>
          <w:rStyle w:val="CommentReference"/>
        </w:rPr>
        <w:annotationRef/>
      </w:r>
      <w:r w:rsidRPr="008C1106">
        <w:rPr>
          <w:b/>
          <w:sz w:val="19"/>
          <w:szCs w:val="19"/>
        </w:rPr>
        <w:t>2.9 de las Políticas Administrativas</w:t>
      </w:r>
      <w:r>
        <w:rPr>
          <w:sz w:val="19"/>
          <w:szCs w:val="19"/>
        </w:rPr>
        <w:t xml:space="preserve">. </w:t>
      </w:r>
      <w:r>
        <w:rPr>
          <w:sz w:val="19"/>
          <w:szCs w:val="19"/>
        </w:rPr>
        <w:br/>
        <w:t xml:space="preserve">El Ente debe elaborar un informe sobre los acuerdos tomados durante las sesiones de su Órgano Máximo de Decisión, mismo que tendrá que ser cargado en el Visor de Seguimiento a Entidades Paraestatales a más tardar al día hábil siguiente en que se llevó la sesión. </w:t>
      </w:r>
    </w:p>
    <w:p w14:paraId="3833F5AF" w14:textId="3C651B3B" w:rsidR="00DC3E49" w:rsidRDefault="00DC3E49">
      <w:pPr>
        <w:pStyle w:val="CommentText"/>
      </w:pPr>
    </w:p>
  </w:comment>
  <w:comment w:id="55" w:author="Usuario" w:date="2021-08-11T17:17:00Z" w:initials="U">
    <w:p w14:paraId="7B38B75C" w14:textId="5C43E0EC" w:rsidR="00DC3E49" w:rsidRDefault="00DC3E49">
      <w:pPr>
        <w:pStyle w:val="CommentText"/>
      </w:pPr>
      <w:r>
        <w:rPr>
          <w:rStyle w:val="CommentReference"/>
        </w:rPr>
        <w:annotationRef/>
      </w:r>
      <w:r>
        <w:t>¿?</w:t>
      </w:r>
    </w:p>
  </w:comment>
  <w:comment w:id="62" w:author="Usuario" w:date="2021-08-11T17:57:00Z" w:initials="U">
    <w:p w14:paraId="01BE3C5F" w14:textId="4BF97E2C" w:rsidR="00DC3E49" w:rsidRDefault="00DC3E49">
      <w:pPr>
        <w:pStyle w:val="CommentText"/>
      </w:pPr>
      <w:r>
        <w:rPr>
          <w:rStyle w:val="CommentReference"/>
        </w:rPr>
        <w:annotationRef/>
      </w:r>
      <w:r>
        <w:t xml:space="preserve">No se considera conveniente esté punto, ya que, para eso, existen las sesiones extraordinarias. </w:t>
      </w:r>
      <w:r>
        <w:br/>
      </w:r>
      <w:r>
        <w:br/>
        <w:t xml:space="preserve">Y el dejar esto, solo daría pauta a que se suban asuntos de último momento, lo que no sería conveniente para su estudio. </w:t>
      </w:r>
    </w:p>
  </w:comment>
  <w:comment w:id="65" w:author="Usuario" w:date="2021-08-11T18:04:00Z" w:initials="U">
    <w:p w14:paraId="26D1F8CD" w14:textId="40328F32" w:rsidR="00DC3E49" w:rsidRDefault="00DC3E49">
      <w:pPr>
        <w:pStyle w:val="CommentText"/>
      </w:pPr>
      <w:r>
        <w:rPr>
          <w:rStyle w:val="CommentReference"/>
        </w:rPr>
        <w:annotationRef/>
      </w:r>
      <w:r>
        <w:t xml:space="preserve">No me queda claro este punto, es para modificar los asuntos presentados al Consejo, o sea modificar el orden del día? </w:t>
      </w:r>
      <w:r>
        <w:br/>
      </w:r>
      <w:r>
        <w:br/>
        <w:t xml:space="preserve">O para modificar la redacción a los puntos de acuerdos tomados por los consejeros? </w:t>
      </w:r>
      <w:r>
        <w:br/>
      </w:r>
      <w:r>
        <w:br/>
        <w:t xml:space="preserve">Si es así, y considerando que la previa es un día antes, no sería posible realizar las modificaciones necesarias derivados a los acuerdos tomados en la previas. </w:t>
      </w:r>
    </w:p>
  </w:comment>
  <w:comment w:id="66" w:author="Usuario" w:date="2021-08-12T11:45:00Z" w:initials="U">
    <w:p w14:paraId="6EAC4CE0" w14:textId="059185C7" w:rsidR="00DC3E49" w:rsidRDefault="00DC3E49">
      <w:pPr>
        <w:pStyle w:val="CommentText"/>
      </w:pPr>
      <w:r>
        <w:rPr>
          <w:rStyle w:val="CommentReference"/>
        </w:rPr>
        <w:annotationRef/>
      </w:r>
      <w:r>
        <w:t>Quien es el Consejero Ponente?</w:t>
      </w:r>
    </w:p>
  </w:comment>
  <w:comment w:id="79" w:author="Usuario" w:date="2021-08-12T16:40:00Z" w:initials="U">
    <w:p w14:paraId="01855584" w14:textId="416D4FC2" w:rsidR="00DC3E49" w:rsidRDefault="00DC3E49">
      <w:pPr>
        <w:pStyle w:val="CommentText"/>
      </w:pPr>
      <w:r>
        <w:rPr>
          <w:rStyle w:val="CommentReference"/>
        </w:rPr>
        <w:annotationRef/>
      </w:r>
      <w:r>
        <w:t xml:space="preserve">Cuál es la diferencia entre Impedimento y excusa? </w:t>
      </w:r>
      <w:r>
        <w:br/>
      </w:r>
      <w:r>
        <w:br/>
        <w:t xml:space="preserve">Ambos mencionan en conflicto de interés? </w:t>
      </w:r>
    </w:p>
  </w:comment>
  <w:comment w:id="80" w:author="Usuario" w:date="2021-08-12T16:57:00Z" w:initials="U">
    <w:p w14:paraId="094ECA6D" w14:textId="5FF7EFC5" w:rsidR="00DC3E49" w:rsidRDefault="00DC3E49">
      <w:pPr>
        <w:pStyle w:val="CommentText"/>
      </w:pPr>
      <w:r>
        <w:rPr>
          <w:rStyle w:val="CommentReference"/>
        </w:rPr>
        <w:annotationRef/>
      </w:r>
      <w:r>
        <w:t xml:space="preserve">Redacción.  </w:t>
      </w:r>
    </w:p>
  </w:comment>
  <w:comment w:id="81" w:author="Usuario" w:date="2021-08-12T17:18:00Z" w:initials="U">
    <w:p w14:paraId="64AD0DAD" w14:textId="1DC79FAE" w:rsidR="00DC3E49" w:rsidRDefault="00DC3E49">
      <w:pPr>
        <w:pStyle w:val="CommentText"/>
      </w:pPr>
      <w:r>
        <w:rPr>
          <w:rStyle w:val="CommentReference"/>
        </w:rPr>
        <w:annotationRef/>
      </w:r>
      <w:r>
        <w:t xml:space="preserve">Dejaría hasta el último momento. </w:t>
      </w:r>
    </w:p>
  </w:comment>
  <w:comment w:id="83" w:author="Usuario" w:date="2021-08-12T17:21:00Z" w:initials="U">
    <w:p w14:paraId="0E458EDC" w14:textId="141B435E" w:rsidR="00DC3E49" w:rsidRDefault="00DC3E49">
      <w:pPr>
        <w:pStyle w:val="CommentText"/>
      </w:pPr>
      <w:r>
        <w:rPr>
          <w:rStyle w:val="CommentReference"/>
        </w:rPr>
        <w:annotationRef/>
      </w:r>
      <w:r>
        <w:t xml:space="preserve">Se considera que este apartado no debería ir aquí sino donde vienen las excusas, impedimentos y recusaciones. </w:t>
      </w:r>
    </w:p>
  </w:comment>
  <w:comment w:id="84" w:author="Usuario" w:date="2021-08-17T13:22:00Z" w:initials="U">
    <w:p w14:paraId="79573C01" w14:textId="6554EC25" w:rsidR="00DC3E49" w:rsidRDefault="00DC3E49">
      <w:pPr>
        <w:pStyle w:val="CommentText"/>
      </w:pPr>
      <w:r>
        <w:rPr>
          <w:rStyle w:val="CommentReference"/>
        </w:rPr>
        <w:annotationRef/>
      </w:r>
      <w:r>
        <w:t xml:space="preserve">Entiendo el sentido de este apartado, y aunque se contemple la posibilidad de muchas rondas y ampliarlas, no me parece funcional. </w:t>
      </w:r>
    </w:p>
  </w:comment>
  <w:comment w:id="85" w:author="Usuario" w:date="2021-08-17T13:22:00Z" w:initials="U">
    <w:p w14:paraId="6136BD83" w14:textId="6ABD4043" w:rsidR="00DC3E49" w:rsidRDefault="00DC3E49">
      <w:pPr>
        <w:pStyle w:val="CommentText"/>
      </w:pPr>
      <w:r>
        <w:rPr>
          <w:rStyle w:val="CommentReference"/>
        </w:rPr>
        <w:annotationRef/>
      </w:r>
      <w:r>
        <w:t xml:space="preserve">Cuáles son esos casos? </w:t>
      </w:r>
    </w:p>
  </w:comment>
  <w:comment w:id="87" w:author="Usuario" w:date="2021-08-17T13:24:00Z" w:initials="U">
    <w:p w14:paraId="4F7D17C0" w14:textId="22214AA9" w:rsidR="00DC3E49" w:rsidRDefault="00DC3E49">
      <w:pPr>
        <w:pStyle w:val="CommentText"/>
      </w:pPr>
      <w:r>
        <w:rPr>
          <w:rStyle w:val="CommentReference"/>
        </w:rPr>
        <w:annotationRef/>
      </w:r>
      <w:r>
        <w:t xml:space="preserve">Igual que el punto anterior, entiendo el sentido, sin embargo, me parece poco funcional para la sinergia de las sesiones. </w:t>
      </w:r>
    </w:p>
  </w:comment>
  <w:comment w:id="88" w:author="Usuario" w:date="2021-08-17T13:45:00Z" w:initials="U">
    <w:p w14:paraId="29042494" w14:textId="1DF5FC67" w:rsidR="00DC3E49" w:rsidRDefault="00DC3E49">
      <w:pPr>
        <w:pStyle w:val="CommentText"/>
      </w:pPr>
      <w:r>
        <w:rPr>
          <w:rStyle w:val="CommentReference"/>
        </w:rPr>
        <w:annotationRef/>
      </w:r>
      <w:r>
        <w:t xml:space="preserve">No entiendo la diferencia entre el uso de la palabra y la moción, que se describe más adelante. </w:t>
      </w:r>
    </w:p>
  </w:comment>
  <w:comment w:id="91" w:author="Usuario" w:date="2021-08-17T14:01:00Z" w:initials="U">
    <w:p w14:paraId="7E9557C0" w14:textId="3D470EC6" w:rsidR="00DC3E49" w:rsidRDefault="00DC3E49">
      <w:pPr>
        <w:pStyle w:val="CommentText"/>
      </w:pPr>
      <w:r>
        <w:rPr>
          <w:rStyle w:val="CommentReference"/>
        </w:rPr>
        <w:annotationRef/>
      </w:r>
      <w:r>
        <w:t xml:space="preserve">Favor de puntualizar la diferencia entre el uso de la palabra y una moción. </w:t>
      </w:r>
    </w:p>
  </w:comment>
  <w:comment w:id="92" w:author="Usuario" w:date="2021-08-17T13:46:00Z" w:initials="U">
    <w:p w14:paraId="00E0B6C4" w14:textId="53AA3325" w:rsidR="00DC3E49" w:rsidRDefault="00DC3E49">
      <w:pPr>
        <w:pStyle w:val="CommentText"/>
      </w:pPr>
      <w:r>
        <w:rPr>
          <w:rStyle w:val="CommentReference"/>
        </w:rPr>
        <w:annotationRef/>
      </w:r>
      <w:r>
        <w:t xml:space="preserve">Dice líneas precedentes que es al Consejo determinar la procedencia o no de las mociones. </w:t>
      </w:r>
      <w:r>
        <w:br/>
      </w:r>
      <w:r>
        <w:br/>
      </w:r>
      <w:r>
        <w:t xml:space="preserve">Atendiendo a la definición, se entiende que es posible negar la palabra a un Consejero? </w:t>
      </w:r>
    </w:p>
  </w:comment>
  <w:comment w:id="94" w:author="Usuario" w:date="2021-08-17T13:55:00Z" w:initials="U">
    <w:p w14:paraId="11DF2E64" w14:textId="1F4396D0" w:rsidR="00DC3E49" w:rsidRDefault="00DC3E49">
      <w:pPr>
        <w:pStyle w:val="CommentText"/>
      </w:pPr>
      <w:r>
        <w:rPr>
          <w:rStyle w:val="CommentReference"/>
        </w:rPr>
        <w:annotationRef/>
      </w:r>
      <w:r>
        <w:t xml:space="preserve">En varias partes del documento se refieren a lineamientos, sin embargo, están denominando a este documento como reglamento y no lineamiento </w:t>
      </w:r>
    </w:p>
  </w:comment>
  <w:comment w:id="95" w:author="Usuario" w:date="2021-08-17T14:07:00Z" w:initials="U">
    <w:p w14:paraId="6A0E9C11" w14:textId="2DF06826" w:rsidR="00DC3E49" w:rsidRDefault="00DC3E49">
      <w:pPr>
        <w:pStyle w:val="CommentText"/>
      </w:pPr>
      <w:r>
        <w:rPr>
          <w:rStyle w:val="CommentReference"/>
        </w:rPr>
        <w:annotationRef/>
      </w:r>
      <w:r>
        <w:t>Porque limita?</w:t>
      </w:r>
    </w:p>
  </w:comment>
  <w:comment w:id="96" w:author="Usuario" w:date="2021-08-17T14:13:00Z" w:initials="U">
    <w:p w14:paraId="47B885A0" w14:textId="406E0DB1" w:rsidR="00DC3E49" w:rsidRDefault="00DC3E49">
      <w:pPr>
        <w:pStyle w:val="CommentText"/>
      </w:pPr>
      <w:r>
        <w:rPr>
          <w:rStyle w:val="CommentReference"/>
        </w:rPr>
        <w:annotationRef/>
      </w:r>
      <w:r>
        <w:t xml:space="preserve">Considero dejar que puedan abstenerse. </w:t>
      </w:r>
    </w:p>
  </w:comment>
  <w:comment w:id="98" w:author="Usuario" w:date="2021-08-17T14:24:00Z" w:initials="U">
    <w:p w14:paraId="00FAB9D0" w14:textId="4A73CC60" w:rsidR="00DC3E49" w:rsidRDefault="00DC3E49">
      <w:pPr>
        <w:pStyle w:val="CommentText"/>
      </w:pPr>
      <w:r>
        <w:rPr>
          <w:rStyle w:val="CommentReference"/>
        </w:rPr>
        <w:annotationRef/>
      </w:r>
      <w:r>
        <w:t xml:space="preserve">Como? </w:t>
      </w:r>
      <w:r>
        <w:t xml:space="preserve">En caso de que una persona así lo considere, podrá someter a consideración un asunto sin los cambios propuestos por los consejeros? </w:t>
      </w:r>
    </w:p>
  </w:comment>
  <w:comment w:id="99" w:author="Usuario" w:date="2021-08-17T14:25:00Z" w:initials="U">
    <w:p w14:paraId="57745C76" w14:textId="742DB639" w:rsidR="00DC3E49" w:rsidRDefault="00DC3E49">
      <w:pPr>
        <w:pStyle w:val="CommentText"/>
      </w:pPr>
      <w:r>
        <w:rPr>
          <w:rStyle w:val="CommentReference"/>
        </w:rPr>
        <w:annotationRef/>
      </w:r>
      <w:r>
        <w:t xml:space="preserve">Se entiende esta fracción, como que debe de aprobarse un asunto a como de lugar? O cual es el sentido? </w:t>
      </w:r>
    </w:p>
  </w:comment>
  <w:comment w:id="100" w:author="Usuario" w:date="2021-08-17T14:38:00Z" w:initials="U">
    <w:p w14:paraId="589D9D4C" w14:textId="4556C4C0" w:rsidR="00DC3E49" w:rsidRDefault="00DC3E49">
      <w:pPr>
        <w:pStyle w:val="CommentText"/>
      </w:pPr>
      <w:r>
        <w:rPr>
          <w:rStyle w:val="CommentReference"/>
        </w:rPr>
        <w:annotationRef/>
      </w:r>
      <w:r>
        <w:t xml:space="preserve">Líneas precedentes indica que se podrán someter a votación en bloque o conjunto. </w:t>
      </w:r>
    </w:p>
  </w:comment>
  <w:comment w:id="101" w:author="Usuario" w:date="2021-08-17T14:51:00Z" w:initials="U">
    <w:p w14:paraId="4ECD35C0" w14:textId="378E41B8" w:rsidR="00DC3E49" w:rsidRDefault="00DC3E49">
      <w:pPr>
        <w:pStyle w:val="CommentText"/>
      </w:pPr>
      <w:r>
        <w:rPr>
          <w:rStyle w:val="CommentReference"/>
        </w:rPr>
        <w:annotationRef/>
      </w:r>
      <w:r>
        <w:t xml:space="preserve">Líneas precedentes indica que podrá hacerse de manera verbal. </w:t>
      </w:r>
    </w:p>
  </w:comment>
  <w:comment w:id="102" w:author="Usuario" w:date="2021-08-17T14:56:00Z" w:initials="U">
    <w:p w14:paraId="677BF2C1" w14:textId="763E01A2" w:rsidR="00DC3E49" w:rsidRDefault="00DC3E49">
      <w:pPr>
        <w:pStyle w:val="CommentText"/>
      </w:pPr>
      <w:r>
        <w:rPr>
          <w:rStyle w:val="CommentReference"/>
        </w:rPr>
        <w:annotationRef/>
      </w:r>
      <w:r>
        <w:t xml:space="preserve">Resulta contradictorio, con un apartado anterior que indica que si el consejero ponente así lo considera podrá someterlo a votación con los cambios. </w:t>
      </w:r>
    </w:p>
  </w:comment>
  <w:comment w:id="103" w:author="Usuario" w:date="2021-08-17T15:00:00Z" w:initials="U">
    <w:p w14:paraId="1C513FFC" w14:textId="48B4E611" w:rsidR="00DC3E49" w:rsidRDefault="00DC3E49">
      <w:pPr>
        <w:pStyle w:val="CommentText"/>
      </w:pPr>
      <w:r>
        <w:rPr>
          <w:rStyle w:val="CommentReference"/>
        </w:rPr>
        <w:annotationRef/>
      </w:r>
      <w:r>
        <w:t xml:space="preserve">Que diferencia existe con la vigésimo séptima? </w:t>
      </w:r>
    </w:p>
  </w:comment>
  <w:comment w:id="107" w:author="Usuario" w:date="2021-08-17T15:03:00Z" w:initials="U">
    <w:p w14:paraId="2E493616" w14:textId="238D9EAD" w:rsidR="00DC3E49" w:rsidRDefault="00DC3E49">
      <w:pPr>
        <w:pStyle w:val="CommentText"/>
      </w:pPr>
      <w:r>
        <w:rPr>
          <w:rStyle w:val="CommentReference"/>
        </w:rPr>
        <w:annotationRef/>
      </w:r>
      <w:r>
        <w:t xml:space="preserve">No existe definición de área responsable, o de que se encarga esta?  </w:t>
      </w:r>
    </w:p>
  </w:comment>
  <w:comment w:id="108" w:author="Usuario" w:date="2021-08-17T15:07:00Z" w:initials="U">
    <w:p w14:paraId="0B0D079A" w14:textId="1A087EEA" w:rsidR="00DC3E49" w:rsidRDefault="00DC3E49">
      <w:pPr>
        <w:pStyle w:val="CommentText"/>
      </w:pPr>
      <w:r>
        <w:rPr>
          <w:rStyle w:val="CommentReference"/>
        </w:rPr>
        <w:annotationRef/>
      </w:r>
      <w:r>
        <w:t xml:space="preserve">O es deberán o podrán? Revisar redacción. </w:t>
      </w:r>
    </w:p>
  </w:comment>
  <w:comment w:id="111" w:author="Usuario" w:date="2021-08-18T17:52:00Z" w:initials="U">
    <w:p w14:paraId="54627B6A" w14:textId="013DABB9" w:rsidR="00DC3E49" w:rsidRDefault="00DC3E49">
      <w:pPr>
        <w:pStyle w:val="CommentText"/>
      </w:pPr>
      <w:r>
        <w:rPr>
          <w:rStyle w:val="CommentReference"/>
        </w:rPr>
        <w:annotationRef/>
      </w:r>
      <w:r>
        <w:t xml:space="preserve">El IPEJAL, está habilitado para emitir la firma electrónica conforme a la Ley de Firma Electrónica Avanzada? </w:t>
      </w:r>
    </w:p>
  </w:comment>
  <w:comment w:id="122" w:author="Usuario" w:date="2021-08-18T17:54:00Z" w:initials="U">
    <w:p w14:paraId="35F18C5C" w14:textId="29A5E9AB" w:rsidR="00DC3E49" w:rsidRDefault="00DC3E49">
      <w:pPr>
        <w:pStyle w:val="CommentText"/>
      </w:pPr>
      <w:r>
        <w:rPr>
          <w:rStyle w:val="CommentReference"/>
        </w:rPr>
        <w:annotationRef/>
      </w:r>
      <w:r>
        <w:t xml:space="preserve">Los notificara a los 8 días hábiles posteriores y los consejeros deberán firmar dentro de los 5 días posteriores? Esto como será posible? </w:t>
      </w:r>
      <w:r>
        <w:br/>
      </w:r>
      <w:r>
        <w:br/>
        <w:t xml:space="preserve">Considero que existe incongruencia en esto.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D1A793" w15:done="0"/>
  <w15:commentEx w15:paraId="02F8CE9D" w15:done="0"/>
  <w15:commentEx w15:paraId="2F888EF9" w15:done="0"/>
  <w15:commentEx w15:paraId="28B209B6" w15:done="0"/>
  <w15:commentEx w15:paraId="483A47C8" w15:done="0"/>
  <w15:commentEx w15:paraId="173D9BDF" w15:done="0"/>
  <w15:commentEx w15:paraId="2DD05EAA" w15:done="0"/>
  <w15:commentEx w15:paraId="08C4E7CF" w15:done="0"/>
  <w15:commentEx w15:paraId="2D725739" w15:done="0"/>
  <w15:commentEx w15:paraId="78221D00" w15:done="0"/>
  <w15:commentEx w15:paraId="3A438307" w15:done="0"/>
  <w15:commentEx w15:paraId="609C4B71" w15:done="0"/>
  <w15:commentEx w15:paraId="7898C167" w15:done="0"/>
  <w15:commentEx w15:paraId="33692A50" w15:done="0"/>
  <w15:commentEx w15:paraId="675FC6DB" w15:done="0"/>
  <w15:commentEx w15:paraId="7C3A184A" w15:done="0"/>
  <w15:commentEx w15:paraId="34DDC7F2" w15:done="0"/>
  <w15:commentEx w15:paraId="6F40B841" w15:done="0"/>
  <w15:commentEx w15:paraId="3833F5AF" w15:done="0"/>
  <w15:commentEx w15:paraId="7B38B75C" w15:done="0"/>
  <w15:commentEx w15:paraId="01BE3C5F" w15:done="0"/>
  <w15:commentEx w15:paraId="26D1F8CD" w15:done="0"/>
  <w15:commentEx w15:paraId="6EAC4CE0" w15:done="0"/>
  <w15:commentEx w15:paraId="01855584" w15:done="0"/>
  <w15:commentEx w15:paraId="094ECA6D" w15:done="0"/>
  <w15:commentEx w15:paraId="64AD0DAD" w15:done="0"/>
  <w15:commentEx w15:paraId="0E458EDC" w15:done="0"/>
  <w15:commentEx w15:paraId="79573C01" w15:done="0"/>
  <w15:commentEx w15:paraId="6136BD83" w15:done="0"/>
  <w15:commentEx w15:paraId="4F7D17C0" w15:done="0"/>
  <w15:commentEx w15:paraId="29042494" w15:done="0"/>
  <w15:commentEx w15:paraId="7E9557C0" w15:done="0"/>
  <w15:commentEx w15:paraId="00E0B6C4" w15:done="0"/>
  <w15:commentEx w15:paraId="11DF2E64" w15:done="0"/>
  <w15:commentEx w15:paraId="6A0E9C11" w15:done="0"/>
  <w15:commentEx w15:paraId="47B885A0" w15:done="0"/>
  <w15:commentEx w15:paraId="00FAB9D0" w15:done="0"/>
  <w15:commentEx w15:paraId="57745C76" w15:done="0"/>
  <w15:commentEx w15:paraId="589D9D4C" w15:done="0"/>
  <w15:commentEx w15:paraId="4ECD35C0" w15:done="0"/>
  <w15:commentEx w15:paraId="677BF2C1" w15:done="0"/>
  <w15:commentEx w15:paraId="1C513FFC" w15:done="0"/>
  <w15:commentEx w15:paraId="2E493616" w15:done="0"/>
  <w15:commentEx w15:paraId="0B0D079A" w15:done="0"/>
  <w15:commentEx w15:paraId="54627B6A" w15:done="0"/>
  <w15:commentEx w15:paraId="35F18C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MT">
    <w:altName w:val="Arial"/>
    <w:charset w:val="01"/>
    <w:family w:val="swiss"/>
    <w:pitch w:val="variable"/>
  </w:font>
  <w:font w:name="Segoe UI">
    <w:altName w:val="Courier New"/>
    <w:charset w:val="00"/>
    <w:family w:val="swiss"/>
    <w:pitch w:val="variable"/>
    <w:sig w:usb0="E10022FF" w:usb1="C000E47F" w:usb2="00000029" w:usb3="00000000" w:csb0="000001DF" w:csb1="00000000"/>
  </w:font>
  <w:font w:name="LCLCNL+Geneva">
    <w:altName w:val="Arial"/>
    <w:panose1 w:val="00000000000000000000"/>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17A1"/>
    <w:multiLevelType w:val="hybridMultilevel"/>
    <w:tmpl w:val="B00EA3FA"/>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A6559"/>
    <w:multiLevelType w:val="hybridMultilevel"/>
    <w:tmpl w:val="32D0A20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B4CF8"/>
    <w:multiLevelType w:val="hybridMultilevel"/>
    <w:tmpl w:val="0492C7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D84E7D"/>
    <w:multiLevelType w:val="hybridMultilevel"/>
    <w:tmpl w:val="C00E537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F40010"/>
    <w:multiLevelType w:val="hybridMultilevel"/>
    <w:tmpl w:val="551A21BE"/>
    <w:lvl w:ilvl="0" w:tplc="33D839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271F84"/>
    <w:multiLevelType w:val="hybridMultilevel"/>
    <w:tmpl w:val="32D0A20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5D123E"/>
    <w:multiLevelType w:val="hybridMultilevel"/>
    <w:tmpl w:val="16587334"/>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85C53"/>
    <w:multiLevelType w:val="hybridMultilevel"/>
    <w:tmpl w:val="41FCD11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FE028D"/>
    <w:multiLevelType w:val="hybridMultilevel"/>
    <w:tmpl w:val="D2D272A4"/>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3605D3"/>
    <w:multiLevelType w:val="hybridMultilevel"/>
    <w:tmpl w:val="5ACEEF8C"/>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05CBC"/>
    <w:multiLevelType w:val="hybridMultilevel"/>
    <w:tmpl w:val="BEB80DEC"/>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DB4D6A"/>
    <w:multiLevelType w:val="hybridMultilevel"/>
    <w:tmpl w:val="4AE8208C"/>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0625BA"/>
    <w:multiLevelType w:val="hybridMultilevel"/>
    <w:tmpl w:val="8CCCFD06"/>
    <w:lvl w:ilvl="0" w:tplc="63EE10A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A17D0D"/>
    <w:multiLevelType w:val="hybridMultilevel"/>
    <w:tmpl w:val="772689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97A1E8D"/>
    <w:multiLevelType w:val="hybridMultilevel"/>
    <w:tmpl w:val="88A22F56"/>
    <w:lvl w:ilvl="0" w:tplc="53C40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8C5881"/>
    <w:multiLevelType w:val="hybridMultilevel"/>
    <w:tmpl w:val="3C560C44"/>
    <w:lvl w:ilvl="0" w:tplc="CA3031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000DF1"/>
    <w:multiLevelType w:val="hybridMultilevel"/>
    <w:tmpl w:val="EC787C8E"/>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D71828"/>
    <w:multiLevelType w:val="hybridMultilevel"/>
    <w:tmpl w:val="4DB44CD2"/>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457D22"/>
    <w:multiLevelType w:val="hybridMultilevel"/>
    <w:tmpl w:val="D2D272A4"/>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115E1B"/>
    <w:multiLevelType w:val="hybridMultilevel"/>
    <w:tmpl w:val="D84C6E0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8B79E5"/>
    <w:multiLevelType w:val="hybridMultilevel"/>
    <w:tmpl w:val="5044A37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0E6358"/>
    <w:multiLevelType w:val="hybridMultilevel"/>
    <w:tmpl w:val="848A2A74"/>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4E7942"/>
    <w:multiLevelType w:val="hybridMultilevel"/>
    <w:tmpl w:val="DE88A928"/>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577C55"/>
    <w:multiLevelType w:val="hybridMultilevel"/>
    <w:tmpl w:val="30EE98F2"/>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680E3B"/>
    <w:multiLevelType w:val="hybridMultilevel"/>
    <w:tmpl w:val="E2929E16"/>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C03CE1"/>
    <w:multiLevelType w:val="hybridMultilevel"/>
    <w:tmpl w:val="E2929E16"/>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71C10"/>
    <w:multiLevelType w:val="hybridMultilevel"/>
    <w:tmpl w:val="E3A6ED88"/>
    <w:lvl w:ilvl="0" w:tplc="0D9C7F8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35504A2"/>
    <w:multiLevelType w:val="hybridMultilevel"/>
    <w:tmpl w:val="C0308EE8"/>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426ECE"/>
    <w:multiLevelType w:val="hybridMultilevel"/>
    <w:tmpl w:val="6ED43BFA"/>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7260E4"/>
    <w:multiLevelType w:val="hybridMultilevel"/>
    <w:tmpl w:val="9080134A"/>
    <w:lvl w:ilvl="0" w:tplc="84344152">
      <w:start w:val="1"/>
      <w:numFmt w:val="decimal"/>
      <w:lvlText w:val="%1."/>
      <w:lvlJc w:val="left"/>
      <w:pPr>
        <w:ind w:left="786"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9A28B6"/>
    <w:multiLevelType w:val="hybridMultilevel"/>
    <w:tmpl w:val="EDFED648"/>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BC44A6"/>
    <w:multiLevelType w:val="hybridMultilevel"/>
    <w:tmpl w:val="3A04FDE6"/>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4B1647"/>
    <w:multiLevelType w:val="hybridMultilevel"/>
    <w:tmpl w:val="E7CE5D68"/>
    <w:lvl w:ilvl="0" w:tplc="CA3031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C2C369C"/>
    <w:multiLevelType w:val="hybridMultilevel"/>
    <w:tmpl w:val="973A05E6"/>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D003E5"/>
    <w:multiLevelType w:val="hybridMultilevel"/>
    <w:tmpl w:val="387C492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E5E5A7F"/>
    <w:multiLevelType w:val="hybridMultilevel"/>
    <w:tmpl w:val="FDEAA5A4"/>
    <w:lvl w:ilvl="0" w:tplc="33F21EA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E9B7908"/>
    <w:multiLevelType w:val="hybridMultilevel"/>
    <w:tmpl w:val="F586BA60"/>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CC693F"/>
    <w:multiLevelType w:val="hybridMultilevel"/>
    <w:tmpl w:val="BC14D6BE"/>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35B38B0"/>
    <w:multiLevelType w:val="hybridMultilevel"/>
    <w:tmpl w:val="F866020C"/>
    <w:lvl w:ilvl="0" w:tplc="00565C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7170573"/>
    <w:multiLevelType w:val="hybridMultilevel"/>
    <w:tmpl w:val="941EEBBE"/>
    <w:lvl w:ilvl="0" w:tplc="CA3031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8CC73E9"/>
    <w:multiLevelType w:val="hybridMultilevel"/>
    <w:tmpl w:val="5044A37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CCF5A80"/>
    <w:multiLevelType w:val="hybridMultilevel"/>
    <w:tmpl w:val="451A661E"/>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3F6C09"/>
    <w:multiLevelType w:val="hybridMultilevel"/>
    <w:tmpl w:val="BC2ECB8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47C6529"/>
    <w:multiLevelType w:val="hybridMultilevel"/>
    <w:tmpl w:val="4840336A"/>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62522B1"/>
    <w:multiLevelType w:val="hybridMultilevel"/>
    <w:tmpl w:val="399475B0"/>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6B4785C"/>
    <w:multiLevelType w:val="hybridMultilevel"/>
    <w:tmpl w:val="DE88A928"/>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AD038C1"/>
    <w:multiLevelType w:val="hybridMultilevel"/>
    <w:tmpl w:val="209EAE5A"/>
    <w:lvl w:ilvl="0" w:tplc="04090017">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F8B3361"/>
    <w:multiLevelType w:val="hybridMultilevel"/>
    <w:tmpl w:val="986E39A2"/>
    <w:lvl w:ilvl="0" w:tplc="0D9C7F8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1722997"/>
    <w:multiLevelType w:val="hybridMultilevel"/>
    <w:tmpl w:val="64CC5A08"/>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B5D222C"/>
    <w:multiLevelType w:val="hybridMultilevel"/>
    <w:tmpl w:val="4DB44CD2"/>
    <w:lvl w:ilvl="0" w:tplc="783E6F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FC5E7E"/>
    <w:multiLevelType w:val="hybridMultilevel"/>
    <w:tmpl w:val="9FC868C8"/>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91ECF"/>
    <w:multiLevelType w:val="hybridMultilevel"/>
    <w:tmpl w:val="418CE3E0"/>
    <w:lvl w:ilvl="0" w:tplc="B31A7E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6BC50D3"/>
    <w:multiLevelType w:val="hybridMultilevel"/>
    <w:tmpl w:val="F2568B82"/>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8790862"/>
    <w:multiLevelType w:val="hybridMultilevel"/>
    <w:tmpl w:val="8BCE03AE"/>
    <w:lvl w:ilvl="0" w:tplc="39D27B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B995FA8"/>
    <w:multiLevelType w:val="hybridMultilevel"/>
    <w:tmpl w:val="C00E5376"/>
    <w:lvl w:ilvl="0" w:tplc="843441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2"/>
  </w:num>
  <w:num w:numId="3">
    <w:abstractNumId w:val="15"/>
  </w:num>
  <w:num w:numId="4">
    <w:abstractNumId w:val="39"/>
  </w:num>
  <w:num w:numId="5">
    <w:abstractNumId w:val="14"/>
  </w:num>
  <w:num w:numId="6">
    <w:abstractNumId w:val="7"/>
  </w:num>
  <w:num w:numId="7">
    <w:abstractNumId w:val="29"/>
  </w:num>
  <w:num w:numId="8">
    <w:abstractNumId w:val="16"/>
  </w:num>
  <w:num w:numId="9">
    <w:abstractNumId w:val="19"/>
  </w:num>
  <w:num w:numId="10">
    <w:abstractNumId w:val="27"/>
  </w:num>
  <w:num w:numId="11">
    <w:abstractNumId w:val="52"/>
  </w:num>
  <w:num w:numId="12">
    <w:abstractNumId w:val="34"/>
  </w:num>
  <w:num w:numId="13">
    <w:abstractNumId w:val="6"/>
  </w:num>
  <w:num w:numId="14">
    <w:abstractNumId w:val="22"/>
  </w:num>
  <w:num w:numId="15">
    <w:abstractNumId w:val="45"/>
  </w:num>
  <w:num w:numId="16">
    <w:abstractNumId w:val="54"/>
  </w:num>
  <w:num w:numId="17">
    <w:abstractNumId w:val="3"/>
  </w:num>
  <w:num w:numId="18">
    <w:abstractNumId w:val="42"/>
  </w:num>
  <w:num w:numId="19">
    <w:abstractNumId w:val="26"/>
  </w:num>
  <w:num w:numId="20">
    <w:abstractNumId w:val="47"/>
  </w:num>
  <w:num w:numId="21">
    <w:abstractNumId w:val="10"/>
  </w:num>
  <w:num w:numId="22">
    <w:abstractNumId w:val="9"/>
  </w:num>
  <w:num w:numId="23">
    <w:abstractNumId w:val="30"/>
  </w:num>
  <w:num w:numId="24">
    <w:abstractNumId w:val="43"/>
  </w:num>
  <w:num w:numId="25">
    <w:abstractNumId w:val="49"/>
  </w:num>
  <w:num w:numId="26">
    <w:abstractNumId w:val="17"/>
  </w:num>
  <w:num w:numId="27">
    <w:abstractNumId w:val="21"/>
  </w:num>
  <w:num w:numId="28">
    <w:abstractNumId w:val="0"/>
  </w:num>
  <w:num w:numId="29">
    <w:abstractNumId w:val="31"/>
  </w:num>
  <w:num w:numId="30">
    <w:abstractNumId w:val="28"/>
  </w:num>
  <w:num w:numId="31">
    <w:abstractNumId w:val="18"/>
  </w:num>
  <w:num w:numId="32">
    <w:abstractNumId w:val="8"/>
  </w:num>
  <w:num w:numId="33">
    <w:abstractNumId w:val="38"/>
  </w:num>
  <w:num w:numId="34">
    <w:abstractNumId w:val="2"/>
  </w:num>
  <w:num w:numId="35">
    <w:abstractNumId w:val="40"/>
  </w:num>
  <w:num w:numId="36">
    <w:abstractNumId w:val="20"/>
  </w:num>
  <w:num w:numId="37">
    <w:abstractNumId w:val="1"/>
  </w:num>
  <w:num w:numId="38">
    <w:abstractNumId w:val="5"/>
  </w:num>
  <w:num w:numId="39">
    <w:abstractNumId w:val="51"/>
  </w:num>
  <w:num w:numId="40">
    <w:abstractNumId w:val="13"/>
  </w:num>
  <w:num w:numId="41">
    <w:abstractNumId w:val="35"/>
  </w:num>
  <w:num w:numId="42">
    <w:abstractNumId w:val="50"/>
  </w:num>
  <w:num w:numId="43">
    <w:abstractNumId w:val="41"/>
  </w:num>
  <w:num w:numId="44">
    <w:abstractNumId w:val="36"/>
  </w:num>
  <w:num w:numId="45">
    <w:abstractNumId w:val="46"/>
  </w:num>
  <w:num w:numId="46">
    <w:abstractNumId w:val="44"/>
  </w:num>
  <w:num w:numId="47">
    <w:abstractNumId w:val="11"/>
  </w:num>
  <w:num w:numId="48">
    <w:abstractNumId w:val="53"/>
  </w:num>
  <w:num w:numId="49">
    <w:abstractNumId w:val="37"/>
  </w:num>
  <w:num w:numId="50">
    <w:abstractNumId w:val="24"/>
  </w:num>
  <w:num w:numId="51">
    <w:abstractNumId w:val="25"/>
  </w:num>
  <w:num w:numId="52">
    <w:abstractNumId w:val="33"/>
  </w:num>
  <w:num w:numId="53">
    <w:abstractNumId w:val="48"/>
  </w:num>
  <w:num w:numId="54">
    <w:abstractNumId w:val="23"/>
  </w:num>
  <w:num w:numId="55">
    <w:abstractNumId w:val="4"/>
  </w:num>
  <w:numIdMacAtCleanup w:val="5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9FE"/>
    <w:rsid w:val="00000B50"/>
    <w:rsid w:val="0001311A"/>
    <w:rsid w:val="00023D24"/>
    <w:rsid w:val="00060859"/>
    <w:rsid w:val="00073D44"/>
    <w:rsid w:val="000B14CC"/>
    <w:rsid w:val="000E2002"/>
    <w:rsid w:val="000E21D0"/>
    <w:rsid w:val="000F0104"/>
    <w:rsid w:val="000F7730"/>
    <w:rsid w:val="00111F08"/>
    <w:rsid w:val="0012520C"/>
    <w:rsid w:val="00127A2A"/>
    <w:rsid w:val="001A0475"/>
    <w:rsid w:val="001A60A9"/>
    <w:rsid w:val="001C139B"/>
    <w:rsid w:val="00205B10"/>
    <w:rsid w:val="00224BAD"/>
    <w:rsid w:val="002606B4"/>
    <w:rsid w:val="002676D7"/>
    <w:rsid w:val="0026774F"/>
    <w:rsid w:val="002B34F6"/>
    <w:rsid w:val="002C5908"/>
    <w:rsid w:val="002E29FE"/>
    <w:rsid w:val="002E7348"/>
    <w:rsid w:val="003062C8"/>
    <w:rsid w:val="003104E9"/>
    <w:rsid w:val="003334DA"/>
    <w:rsid w:val="003920CA"/>
    <w:rsid w:val="00397E58"/>
    <w:rsid w:val="003B6D1C"/>
    <w:rsid w:val="003B747E"/>
    <w:rsid w:val="003C463C"/>
    <w:rsid w:val="003F70E9"/>
    <w:rsid w:val="0041388A"/>
    <w:rsid w:val="00440466"/>
    <w:rsid w:val="004B5AD8"/>
    <w:rsid w:val="004B7F62"/>
    <w:rsid w:val="004F559E"/>
    <w:rsid w:val="00575B5D"/>
    <w:rsid w:val="005776AE"/>
    <w:rsid w:val="0058549E"/>
    <w:rsid w:val="005900C2"/>
    <w:rsid w:val="005C6C32"/>
    <w:rsid w:val="005D4836"/>
    <w:rsid w:val="0060309A"/>
    <w:rsid w:val="0062333B"/>
    <w:rsid w:val="006873FD"/>
    <w:rsid w:val="006C6CBB"/>
    <w:rsid w:val="0071448D"/>
    <w:rsid w:val="00754E30"/>
    <w:rsid w:val="00790DE1"/>
    <w:rsid w:val="007A1CF5"/>
    <w:rsid w:val="007A6F01"/>
    <w:rsid w:val="007A7584"/>
    <w:rsid w:val="007B5203"/>
    <w:rsid w:val="00824D22"/>
    <w:rsid w:val="0082671D"/>
    <w:rsid w:val="00827457"/>
    <w:rsid w:val="00830805"/>
    <w:rsid w:val="00843550"/>
    <w:rsid w:val="00873C70"/>
    <w:rsid w:val="008B0FA9"/>
    <w:rsid w:val="008B153D"/>
    <w:rsid w:val="008C1106"/>
    <w:rsid w:val="008E0673"/>
    <w:rsid w:val="008F3694"/>
    <w:rsid w:val="008F7722"/>
    <w:rsid w:val="00974A10"/>
    <w:rsid w:val="009E08D6"/>
    <w:rsid w:val="009E3E83"/>
    <w:rsid w:val="00A2119D"/>
    <w:rsid w:val="00A44577"/>
    <w:rsid w:val="00A46413"/>
    <w:rsid w:val="00A56851"/>
    <w:rsid w:val="00A747F6"/>
    <w:rsid w:val="00A83B3A"/>
    <w:rsid w:val="00A8533A"/>
    <w:rsid w:val="00AA24F6"/>
    <w:rsid w:val="00AB10A3"/>
    <w:rsid w:val="00AC58EA"/>
    <w:rsid w:val="00B019D9"/>
    <w:rsid w:val="00B668AA"/>
    <w:rsid w:val="00B66FAF"/>
    <w:rsid w:val="00B7582F"/>
    <w:rsid w:val="00B862B7"/>
    <w:rsid w:val="00B93152"/>
    <w:rsid w:val="00BA087D"/>
    <w:rsid w:val="00BC5F39"/>
    <w:rsid w:val="00BD4E7F"/>
    <w:rsid w:val="00BF113D"/>
    <w:rsid w:val="00BF3FE9"/>
    <w:rsid w:val="00C24AE6"/>
    <w:rsid w:val="00C46658"/>
    <w:rsid w:val="00C80349"/>
    <w:rsid w:val="00CA129A"/>
    <w:rsid w:val="00CA1EA7"/>
    <w:rsid w:val="00CB1BD3"/>
    <w:rsid w:val="00CE528D"/>
    <w:rsid w:val="00CE6E9B"/>
    <w:rsid w:val="00CF27D0"/>
    <w:rsid w:val="00D46880"/>
    <w:rsid w:val="00D46C0B"/>
    <w:rsid w:val="00D74A50"/>
    <w:rsid w:val="00D91A0C"/>
    <w:rsid w:val="00D97463"/>
    <w:rsid w:val="00DA2516"/>
    <w:rsid w:val="00DC3E49"/>
    <w:rsid w:val="00DC5D7C"/>
    <w:rsid w:val="00E1031A"/>
    <w:rsid w:val="00E115E5"/>
    <w:rsid w:val="00E24388"/>
    <w:rsid w:val="00E32459"/>
    <w:rsid w:val="00E720B5"/>
    <w:rsid w:val="00E772DA"/>
    <w:rsid w:val="00E77844"/>
    <w:rsid w:val="00E92CAE"/>
    <w:rsid w:val="00E9571A"/>
    <w:rsid w:val="00F15CC7"/>
    <w:rsid w:val="00F67E01"/>
    <w:rsid w:val="00F94EDF"/>
    <w:rsid w:val="00FD3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4E47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7F7F7F" w:themeColor="text1" w:themeTint="8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FE"/>
    <w:pPr>
      <w:widowControl w:val="0"/>
      <w:autoSpaceDE w:val="0"/>
      <w:autoSpaceDN w:val="0"/>
    </w:pPr>
    <w:rPr>
      <w:rFonts w:ascii="Arial MT" w:eastAsia="Arial MT" w:hAnsi="Arial MT" w:cs="Arial MT"/>
      <w:color w:val="auto"/>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E29FE"/>
    <w:pPr>
      <w:spacing w:before="100"/>
      <w:ind w:left="139" w:firstLine="288"/>
      <w:jc w:val="both"/>
    </w:pPr>
    <w:rPr>
      <w:sz w:val="18"/>
      <w:szCs w:val="18"/>
    </w:rPr>
  </w:style>
  <w:style w:type="character" w:customStyle="1" w:styleId="BodyTextChar">
    <w:name w:val="Body Text Char"/>
    <w:basedOn w:val="DefaultParagraphFont"/>
    <w:link w:val="BodyText"/>
    <w:uiPriority w:val="1"/>
    <w:rsid w:val="002E29FE"/>
    <w:rPr>
      <w:rFonts w:ascii="Arial MT" w:eastAsia="Arial MT" w:hAnsi="Arial MT" w:cs="Arial MT"/>
      <w:color w:val="auto"/>
      <w:sz w:val="18"/>
      <w:szCs w:val="18"/>
      <w:lang w:val="es-ES"/>
    </w:rPr>
  </w:style>
  <w:style w:type="paragraph" w:styleId="Title">
    <w:name w:val="Title"/>
    <w:basedOn w:val="Normal"/>
    <w:link w:val="TitleChar"/>
    <w:uiPriority w:val="10"/>
    <w:qFormat/>
    <w:rsid w:val="002E29FE"/>
    <w:pPr>
      <w:spacing w:before="144"/>
      <w:ind w:left="2"/>
      <w:jc w:val="center"/>
    </w:pPr>
    <w:rPr>
      <w:rFonts w:ascii="Times New Roman" w:eastAsia="Times New Roman" w:hAnsi="Times New Roman" w:cs="Times New Roman"/>
      <w:b/>
      <w:bCs/>
      <w:sz w:val="28"/>
      <w:szCs w:val="28"/>
    </w:rPr>
  </w:style>
  <w:style w:type="character" w:customStyle="1" w:styleId="TitleChar">
    <w:name w:val="Title Char"/>
    <w:basedOn w:val="DefaultParagraphFont"/>
    <w:link w:val="Title"/>
    <w:uiPriority w:val="10"/>
    <w:rsid w:val="002E29FE"/>
    <w:rPr>
      <w:rFonts w:ascii="Times New Roman" w:eastAsia="Times New Roman" w:hAnsi="Times New Roman" w:cs="Times New Roman"/>
      <w:b/>
      <w:bCs/>
      <w:color w:val="auto"/>
      <w:sz w:val="28"/>
      <w:szCs w:val="28"/>
      <w:lang w:val="es-ES"/>
    </w:rPr>
  </w:style>
  <w:style w:type="paragraph" w:styleId="ListParagraph">
    <w:name w:val="List Paragraph"/>
    <w:basedOn w:val="Normal"/>
    <w:uiPriority w:val="1"/>
    <w:qFormat/>
    <w:rsid w:val="002E29FE"/>
    <w:pPr>
      <w:spacing w:before="101"/>
      <w:ind w:left="139" w:firstLine="288"/>
      <w:jc w:val="both"/>
    </w:pPr>
  </w:style>
  <w:style w:type="paragraph" w:customStyle="1" w:styleId="TableParagraph">
    <w:name w:val="Table Paragraph"/>
    <w:basedOn w:val="Normal"/>
    <w:uiPriority w:val="1"/>
    <w:qFormat/>
    <w:rsid w:val="002E29FE"/>
  </w:style>
  <w:style w:type="character" w:styleId="CommentReference">
    <w:name w:val="annotation reference"/>
    <w:basedOn w:val="DefaultParagraphFont"/>
    <w:uiPriority w:val="99"/>
    <w:semiHidden/>
    <w:unhideWhenUsed/>
    <w:rsid w:val="008F7722"/>
    <w:rPr>
      <w:sz w:val="16"/>
      <w:szCs w:val="16"/>
    </w:rPr>
  </w:style>
  <w:style w:type="paragraph" w:styleId="CommentText">
    <w:name w:val="annotation text"/>
    <w:basedOn w:val="Normal"/>
    <w:link w:val="CommentTextChar"/>
    <w:uiPriority w:val="99"/>
    <w:semiHidden/>
    <w:unhideWhenUsed/>
    <w:rsid w:val="008F7722"/>
    <w:rPr>
      <w:sz w:val="20"/>
      <w:szCs w:val="20"/>
    </w:rPr>
  </w:style>
  <w:style w:type="character" w:customStyle="1" w:styleId="CommentTextChar">
    <w:name w:val="Comment Text Char"/>
    <w:basedOn w:val="DefaultParagraphFont"/>
    <w:link w:val="CommentText"/>
    <w:uiPriority w:val="99"/>
    <w:semiHidden/>
    <w:rsid w:val="008F7722"/>
    <w:rPr>
      <w:rFonts w:ascii="Arial MT" w:eastAsia="Arial MT" w:hAnsi="Arial MT" w:cs="Arial MT"/>
      <w:color w:val="auto"/>
      <w:lang w:val="es-ES"/>
    </w:rPr>
  </w:style>
  <w:style w:type="paragraph" w:styleId="CommentSubject">
    <w:name w:val="annotation subject"/>
    <w:basedOn w:val="CommentText"/>
    <w:next w:val="CommentText"/>
    <w:link w:val="CommentSubjectChar"/>
    <w:uiPriority w:val="99"/>
    <w:semiHidden/>
    <w:unhideWhenUsed/>
    <w:rsid w:val="008F7722"/>
    <w:rPr>
      <w:b/>
      <w:bCs/>
    </w:rPr>
  </w:style>
  <w:style w:type="character" w:customStyle="1" w:styleId="CommentSubjectChar">
    <w:name w:val="Comment Subject Char"/>
    <w:basedOn w:val="CommentTextChar"/>
    <w:link w:val="CommentSubject"/>
    <w:uiPriority w:val="99"/>
    <w:semiHidden/>
    <w:rsid w:val="008F7722"/>
    <w:rPr>
      <w:rFonts w:ascii="Arial MT" w:eastAsia="Arial MT" w:hAnsi="Arial MT" w:cs="Arial MT"/>
      <w:b/>
      <w:bCs/>
      <w:color w:val="auto"/>
      <w:lang w:val="es-ES"/>
    </w:rPr>
  </w:style>
  <w:style w:type="paragraph" w:styleId="BalloonText">
    <w:name w:val="Balloon Text"/>
    <w:basedOn w:val="Normal"/>
    <w:link w:val="BalloonTextChar"/>
    <w:uiPriority w:val="99"/>
    <w:semiHidden/>
    <w:unhideWhenUsed/>
    <w:rsid w:val="008F77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7722"/>
    <w:rPr>
      <w:rFonts w:ascii="Segoe UI" w:eastAsia="Arial MT" w:hAnsi="Segoe UI" w:cs="Segoe UI"/>
      <w:color w:val="auto"/>
      <w:sz w:val="18"/>
      <w:szCs w:val="18"/>
      <w:lang w:val="es-ES"/>
    </w:rPr>
  </w:style>
  <w:style w:type="character" w:styleId="Hyperlink">
    <w:name w:val="Hyperlink"/>
    <w:basedOn w:val="DefaultParagraphFont"/>
    <w:uiPriority w:val="99"/>
    <w:unhideWhenUsed/>
    <w:rsid w:val="00C46658"/>
    <w:rPr>
      <w:color w:val="0000FF" w:themeColor="hyperlink"/>
      <w:u w:val="single"/>
    </w:rPr>
  </w:style>
  <w:style w:type="paragraph" w:customStyle="1" w:styleId="Default">
    <w:name w:val="Default"/>
    <w:rsid w:val="008C1106"/>
    <w:pPr>
      <w:autoSpaceDE w:val="0"/>
      <w:autoSpaceDN w:val="0"/>
      <w:adjustRightInd w:val="0"/>
    </w:pPr>
    <w:rPr>
      <w:rFonts w:ascii="LCLCNL+Geneva" w:hAnsi="LCLCNL+Geneva" w:cs="LCLCNL+Geneva"/>
      <w:color w:val="000000"/>
      <w:sz w:val="24"/>
      <w:szCs w:val="24"/>
      <w:lang w:val="es-MX"/>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7F7F7F" w:themeColor="text1" w:themeTint="8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FE"/>
    <w:pPr>
      <w:widowControl w:val="0"/>
      <w:autoSpaceDE w:val="0"/>
      <w:autoSpaceDN w:val="0"/>
    </w:pPr>
    <w:rPr>
      <w:rFonts w:ascii="Arial MT" w:eastAsia="Arial MT" w:hAnsi="Arial MT" w:cs="Arial MT"/>
      <w:color w:val="auto"/>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E29FE"/>
    <w:pPr>
      <w:spacing w:before="100"/>
      <w:ind w:left="139" w:firstLine="288"/>
      <w:jc w:val="both"/>
    </w:pPr>
    <w:rPr>
      <w:sz w:val="18"/>
      <w:szCs w:val="18"/>
    </w:rPr>
  </w:style>
  <w:style w:type="character" w:customStyle="1" w:styleId="BodyTextChar">
    <w:name w:val="Body Text Char"/>
    <w:basedOn w:val="DefaultParagraphFont"/>
    <w:link w:val="BodyText"/>
    <w:uiPriority w:val="1"/>
    <w:rsid w:val="002E29FE"/>
    <w:rPr>
      <w:rFonts w:ascii="Arial MT" w:eastAsia="Arial MT" w:hAnsi="Arial MT" w:cs="Arial MT"/>
      <w:color w:val="auto"/>
      <w:sz w:val="18"/>
      <w:szCs w:val="18"/>
      <w:lang w:val="es-ES"/>
    </w:rPr>
  </w:style>
  <w:style w:type="paragraph" w:styleId="Title">
    <w:name w:val="Title"/>
    <w:basedOn w:val="Normal"/>
    <w:link w:val="TitleChar"/>
    <w:uiPriority w:val="10"/>
    <w:qFormat/>
    <w:rsid w:val="002E29FE"/>
    <w:pPr>
      <w:spacing w:before="144"/>
      <w:ind w:left="2"/>
      <w:jc w:val="center"/>
    </w:pPr>
    <w:rPr>
      <w:rFonts w:ascii="Times New Roman" w:eastAsia="Times New Roman" w:hAnsi="Times New Roman" w:cs="Times New Roman"/>
      <w:b/>
      <w:bCs/>
      <w:sz w:val="28"/>
      <w:szCs w:val="28"/>
    </w:rPr>
  </w:style>
  <w:style w:type="character" w:customStyle="1" w:styleId="TitleChar">
    <w:name w:val="Title Char"/>
    <w:basedOn w:val="DefaultParagraphFont"/>
    <w:link w:val="Title"/>
    <w:uiPriority w:val="10"/>
    <w:rsid w:val="002E29FE"/>
    <w:rPr>
      <w:rFonts w:ascii="Times New Roman" w:eastAsia="Times New Roman" w:hAnsi="Times New Roman" w:cs="Times New Roman"/>
      <w:b/>
      <w:bCs/>
      <w:color w:val="auto"/>
      <w:sz w:val="28"/>
      <w:szCs w:val="28"/>
      <w:lang w:val="es-ES"/>
    </w:rPr>
  </w:style>
  <w:style w:type="paragraph" w:styleId="ListParagraph">
    <w:name w:val="List Paragraph"/>
    <w:basedOn w:val="Normal"/>
    <w:uiPriority w:val="1"/>
    <w:qFormat/>
    <w:rsid w:val="002E29FE"/>
    <w:pPr>
      <w:spacing w:before="101"/>
      <w:ind w:left="139" w:firstLine="288"/>
      <w:jc w:val="both"/>
    </w:pPr>
  </w:style>
  <w:style w:type="paragraph" w:customStyle="1" w:styleId="TableParagraph">
    <w:name w:val="Table Paragraph"/>
    <w:basedOn w:val="Normal"/>
    <w:uiPriority w:val="1"/>
    <w:qFormat/>
    <w:rsid w:val="002E29FE"/>
  </w:style>
  <w:style w:type="character" w:styleId="CommentReference">
    <w:name w:val="annotation reference"/>
    <w:basedOn w:val="DefaultParagraphFont"/>
    <w:uiPriority w:val="99"/>
    <w:semiHidden/>
    <w:unhideWhenUsed/>
    <w:rsid w:val="008F7722"/>
    <w:rPr>
      <w:sz w:val="16"/>
      <w:szCs w:val="16"/>
    </w:rPr>
  </w:style>
  <w:style w:type="paragraph" w:styleId="CommentText">
    <w:name w:val="annotation text"/>
    <w:basedOn w:val="Normal"/>
    <w:link w:val="CommentTextChar"/>
    <w:uiPriority w:val="99"/>
    <w:semiHidden/>
    <w:unhideWhenUsed/>
    <w:rsid w:val="008F7722"/>
    <w:rPr>
      <w:sz w:val="20"/>
      <w:szCs w:val="20"/>
    </w:rPr>
  </w:style>
  <w:style w:type="character" w:customStyle="1" w:styleId="CommentTextChar">
    <w:name w:val="Comment Text Char"/>
    <w:basedOn w:val="DefaultParagraphFont"/>
    <w:link w:val="CommentText"/>
    <w:uiPriority w:val="99"/>
    <w:semiHidden/>
    <w:rsid w:val="008F7722"/>
    <w:rPr>
      <w:rFonts w:ascii="Arial MT" w:eastAsia="Arial MT" w:hAnsi="Arial MT" w:cs="Arial MT"/>
      <w:color w:val="auto"/>
      <w:lang w:val="es-ES"/>
    </w:rPr>
  </w:style>
  <w:style w:type="paragraph" w:styleId="CommentSubject">
    <w:name w:val="annotation subject"/>
    <w:basedOn w:val="CommentText"/>
    <w:next w:val="CommentText"/>
    <w:link w:val="CommentSubjectChar"/>
    <w:uiPriority w:val="99"/>
    <w:semiHidden/>
    <w:unhideWhenUsed/>
    <w:rsid w:val="008F7722"/>
    <w:rPr>
      <w:b/>
      <w:bCs/>
    </w:rPr>
  </w:style>
  <w:style w:type="character" w:customStyle="1" w:styleId="CommentSubjectChar">
    <w:name w:val="Comment Subject Char"/>
    <w:basedOn w:val="CommentTextChar"/>
    <w:link w:val="CommentSubject"/>
    <w:uiPriority w:val="99"/>
    <w:semiHidden/>
    <w:rsid w:val="008F7722"/>
    <w:rPr>
      <w:rFonts w:ascii="Arial MT" w:eastAsia="Arial MT" w:hAnsi="Arial MT" w:cs="Arial MT"/>
      <w:b/>
      <w:bCs/>
      <w:color w:val="auto"/>
      <w:lang w:val="es-ES"/>
    </w:rPr>
  </w:style>
  <w:style w:type="paragraph" w:styleId="BalloonText">
    <w:name w:val="Balloon Text"/>
    <w:basedOn w:val="Normal"/>
    <w:link w:val="BalloonTextChar"/>
    <w:uiPriority w:val="99"/>
    <w:semiHidden/>
    <w:unhideWhenUsed/>
    <w:rsid w:val="008F77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7722"/>
    <w:rPr>
      <w:rFonts w:ascii="Segoe UI" w:eastAsia="Arial MT" w:hAnsi="Segoe UI" w:cs="Segoe UI"/>
      <w:color w:val="auto"/>
      <w:sz w:val="18"/>
      <w:szCs w:val="18"/>
      <w:lang w:val="es-ES"/>
    </w:rPr>
  </w:style>
  <w:style w:type="character" w:styleId="Hyperlink">
    <w:name w:val="Hyperlink"/>
    <w:basedOn w:val="DefaultParagraphFont"/>
    <w:uiPriority w:val="99"/>
    <w:unhideWhenUsed/>
    <w:rsid w:val="00C46658"/>
    <w:rPr>
      <w:color w:val="0000FF" w:themeColor="hyperlink"/>
      <w:u w:val="single"/>
    </w:rPr>
  </w:style>
  <w:style w:type="paragraph" w:customStyle="1" w:styleId="Default">
    <w:name w:val="Default"/>
    <w:rsid w:val="008C1106"/>
    <w:pPr>
      <w:autoSpaceDE w:val="0"/>
      <w:autoSpaceDN w:val="0"/>
      <w:adjustRightInd w:val="0"/>
    </w:pPr>
    <w:rPr>
      <w:rFonts w:ascii="LCLCNL+Geneva" w:hAnsi="LCLCNL+Geneva" w:cs="LCLCNL+Geneva"/>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15836">
      <w:bodyDiv w:val="1"/>
      <w:marLeft w:val="0"/>
      <w:marRight w:val="0"/>
      <w:marTop w:val="0"/>
      <w:marBottom w:val="0"/>
      <w:divBdr>
        <w:top w:val="none" w:sz="0" w:space="0" w:color="auto"/>
        <w:left w:val="none" w:sz="0" w:space="0" w:color="auto"/>
        <w:bottom w:val="none" w:sz="0" w:space="0" w:color="auto"/>
        <w:right w:val="none" w:sz="0" w:space="0" w:color="auto"/>
      </w:divBdr>
      <w:divsChild>
        <w:div w:id="461848602">
          <w:marLeft w:val="0"/>
          <w:marRight w:val="0"/>
          <w:marTop w:val="0"/>
          <w:marBottom w:val="0"/>
          <w:divBdr>
            <w:top w:val="none" w:sz="0" w:space="0" w:color="auto"/>
            <w:left w:val="none" w:sz="0" w:space="0" w:color="auto"/>
            <w:bottom w:val="none" w:sz="0" w:space="0" w:color="auto"/>
            <w:right w:val="none" w:sz="0" w:space="0" w:color="auto"/>
          </w:divBdr>
          <w:divsChild>
            <w:div w:id="1427724211">
              <w:marLeft w:val="0"/>
              <w:marRight w:val="0"/>
              <w:marTop w:val="0"/>
              <w:marBottom w:val="0"/>
              <w:divBdr>
                <w:top w:val="none" w:sz="0" w:space="0" w:color="auto"/>
                <w:left w:val="none" w:sz="0" w:space="0" w:color="auto"/>
                <w:bottom w:val="none" w:sz="0" w:space="0" w:color="auto"/>
                <w:right w:val="none" w:sz="0" w:space="0" w:color="auto"/>
              </w:divBdr>
              <w:divsChild>
                <w:div w:id="18759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s://www.scjn.gob.mx/cronicas-del-pleno-y-de-las-salas/enlaces-mayor-informaci%C3%B3n" TargetMode="External"/></Relationship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commentsExtended" Target="commentsExtended.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8122</Words>
  <Characters>46296</Characters>
  <Application>Microsoft Macintosh Word</Application>
  <DocSecurity>0</DocSecurity>
  <Lines>385</Lines>
  <Paragraphs>108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2021-09-01T20:10:00Z</dcterms:created>
  <dcterms:modified xsi:type="dcterms:W3CDTF">2021-09-01T20:10:00Z</dcterms:modified>
</cp:coreProperties>
</file>